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A25" w:rsidRPr="005529CA" w:rsidRDefault="00D85A25" w:rsidP="00D85A25">
      <w:pPr>
        <w:rPr>
          <w:rFonts w:ascii="Arial" w:hAnsi="Arial" w:cs="Arial"/>
          <w:b/>
          <w:caps/>
          <w:sz w:val="22"/>
          <w:szCs w:val="22"/>
        </w:rPr>
      </w:pPr>
    </w:p>
    <w:p w:rsidR="00D85A25" w:rsidRPr="005529CA" w:rsidRDefault="00D85A25" w:rsidP="00D85A25">
      <w:pPr>
        <w:jc w:val="center"/>
        <w:rPr>
          <w:rFonts w:ascii="Arial" w:hAnsi="Arial" w:cs="Arial"/>
          <w:sz w:val="28"/>
          <w:szCs w:val="28"/>
        </w:rPr>
      </w:pPr>
      <w:r w:rsidRPr="005529CA">
        <w:rPr>
          <w:rFonts w:ascii="Arial" w:hAnsi="Arial" w:cs="Arial"/>
          <w:b/>
          <w:caps/>
          <w:sz w:val="28"/>
          <w:szCs w:val="28"/>
        </w:rPr>
        <w:t>smlouva o DÍlO</w:t>
      </w:r>
    </w:p>
    <w:p w:rsidR="00D85A25" w:rsidRPr="005529CA" w:rsidRDefault="00D85A25" w:rsidP="00D85A25">
      <w:pPr>
        <w:jc w:val="center"/>
        <w:rPr>
          <w:rFonts w:ascii="Arial" w:hAnsi="Arial" w:cs="Arial"/>
          <w:sz w:val="22"/>
          <w:szCs w:val="22"/>
        </w:rPr>
      </w:pPr>
    </w:p>
    <w:p w:rsidR="00D85A25" w:rsidRPr="005529CA" w:rsidRDefault="00D85A25" w:rsidP="008277D9">
      <w:pPr>
        <w:jc w:val="center"/>
        <w:rPr>
          <w:rFonts w:ascii="Arial" w:hAnsi="Arial" w:cs="Arial"/>
          <w:sz w:val="22"/>
          <w:szCs w:val="22"/>
        </w:rPr>
      </w:pPr>
      <w:r w:rsidRPr="005529CA">
        <w:rPr>
          <w:rFonts w:ascii="Arial" w:hAnsi="Arial" w:cs="Arial"/>
          <w:sz w:val="22"/>
          <w:szCs w:val="22"/>
        </w:rPr>
        <w:t xml:space="preserve">uzavřená dle § </w:t>
      </w:r>
      <w:r w:rsidR="008277D9">
        <w:rPr>
          <w:rFonts w:ascii="Arial" w:hAnsi="Arial" w:cs="Arial"/>
          <w:sz w:val="22"/>
          <w:szCs w:val="22"/>
        </w:rPr>
        <w:t>2586</w:t>
      </w:r>
      <w:r w:rsidRPr="005529CA">
        <w:rPr>
          <w:rFonts w:ascii="Arial" w:hAnsi="Arial" w:cs="Arial"/>
          <w:sz w:val="22"/>
          <w:szCs w:val="22"/>
        </w:rPr>
        <w:t xml:space="preserve"> a násl. zákona č. </w:t>
      </w:r>
      <w:r w:rsidR="008277D9">
        <w:rPr>
          <w:rFonts w:ascii="Arial" w:hAnsi="Arial" w:cs="Arial"/>
          <w:sz w:val="22"/>
          <w:szCs w:val="22"/>
        </w:rPr>
        <w:t>89/2012</w:t>
      </w:r>
      <w:r w:rsidRPr="005529CA">
        <w:rPr>
          <w:rFonts w:ascii="Arial" w:hAnsi="Arial" w:cs="Arial"/>
          <w:sz w:val="22"/>
          <w:szCs w:val="22"/>
        </w:rPr>
        <w:t xml:space="preserve"> Sb., Ob</w:t>
      </w:r>
      <w:r w:rsidR="008277D9">
        <w:rPr>
          <w:rFonts w:ascii="Arial" w:hAnsi="Arial" w:cs="Arial"/>
          <w:sz w:val="22"/>
          <w:szCs w:val="22"/>
        </w:rPr>
        <w:t>čanský</w:t>
      </w:r>
      <w:r w:rsidRPr="005529CA">
        <w:rPr>
          <w:rFonts w:ascii="Arial" w:hAnsi="Arial" w:cs="Arial"/>
          <w:sz w:val="22"/>
          <w:szCs w:val="22"/>
        </w:rPr>
        <w:t xml:space="preserve"> zákoník</w:t>
      </w:r>
      <w:r w:rsidR="000104E2">
        <w:rPr>
          <w:rFonts w:ascii="Arial" w:hAnsi="Arial" w:cs="Arial"/>
          <w:sz w:val="22"/>
          <w:szCs w:val="22"/>
        </w:rPr>
        <w:t>, v platném znění</w:t>
      </w:r>
    </w:p>
    <w:p w:rsidR="00D85A25" w:rsidRPr="005529CA" w:rsidRDefault="00D85A25" w:rsidP="00D85A25">
      <w:pPr>
        <w:jc w:val="center"/>
        <w:rPr>
          <w:rFonts w:ascii="Arial" w:hAnsi="Arial" w:cs="Arial"/>
          <w:sz w:val="22"/>
          <w:szCs w:val="22"/>
        </w:rPr>
      </w:pPr>
    </w:p>
    <w:p w:rsidR="00D85A25" w:rsidRPr="005529CA" w:rsidRDefault="00D85A25" w:rsidP="00D85A25">
      <w:pPr>
        <w:jc w:val="center"/>
        <w:rPr>
          <w:rFonts w:ascii="Arial" w:hAnsi="Arial" w:cs="Arial"/>
          <w:sz w:val="22"/>
          <w:szCs w:val="22"/>
        </w:rPr>
      </w:pPr>
    </w:p>
    <w:p w:rsidR="00D85A25" w:rsidRPr="005529CA" w:rsidRDefault="00D85A25" w:rsidP="00D85A25">
      <w:pPr>
        <w:pStyle w:val="Zkladntextslovan"/>
        <w:numPr>
          <w:ilvl w:val="0"/>
          <w:numId w:val="0"/>
        </w:numPr>
        <w:spacing w:after="0"/>
        <w:ind w:left="340" w:hanging="340"/>
        <w:jc w:val="center"/>
        <w:rPr>
          <w:rFonts w:ascii="Arial" w:hAnsi="Arial" w:cs="Arial"/>
          <w:b/>
          <w:sz w:val="22"/>
        </w:rPr>
      </w:pPr>
      <w:r w:rsidRPr="005529CA">
        <w:rPr>
          <w:rFonts w:ascii="Arial" w:hAnsi="Arial" w:cs="Arial"/>
          <w:b/>
          <w:sz w:val="22"/>
        </w:rPr>
        <w:t xml:space="preserve">Článek I. </w:t>
      </w:r>
    </w:p>
    <w:p w:rsidR="00D85A25" w:rsidRPr="005529CA" w:rsidRDefault="00D85A25" w:rsidP="00D85A25">
      <w:pPr>
        <w:pStyle w:val="Zkladntextslovan"/>
        <w:numPr>
          <w:ilvl w:val="0"/>
          <w:numId w:val="0"/>
        </w:numPr>
        <w:ind w:left="340" w:hanging="340"/>
        <w:jc w:val="center"/>
        <w:rPr>
          <w:rFonts w:ascii="Arial" w:hAnsi="Arial" w:cs="Arial"/>
          <w:i/>
          <w:sz w:val="22"/>
        </w:rPr>
      </w:pPr>
      <w:r w:rsidRPr="005529CA">
        <w:rPr>
          <w:rFonts w:ascii="Arial" w:hAnsi="Arial" w:cs="Arial"/>
          <w:i/>
          <w:sz w:val="22"/>
        </w:rPr>
        <w:t>Smluvní strany</w:t>
      </w:r>
    </w:p>
    <w:p w:rsidR="00D85A25" w:rsidRPr="005529CA" w:rsidRDefault="00D85A25" w:rsidP="00D85A25">
      <w:pPr>
        <w:pStyle w:val="Zkladntextslovan"/>
        <w:numPr>
          <w:ilvl w:val="0"/>
          <w:numId w:val="0"/>
        </w:numPr>
        <w:ind w:left="340" w:hanging="340"/>
        <w:jc w:val="center"/>
        <w:rPr>
          <w:rFonts w:ascii="Arial" w:hAnsi="Arial" w:cs="Arial"/>
          <w:i/>
          <w:sz w:val="22"/>
        </w:rPr>
      </w:pPr>
    </w:p>
    <w:p w:rsidR="00D85A25" w:rsidRPr="005529CA" w:rsidRDefault="00D85A25" w:rsidP="00D85A25">
      <w:pPr>
        <w:pStyle w:val="Zkladntext"/>
        <w:spacing w:after="0"/>
        <w:rPr>
          <w:rFonts w:ascii="Arial" w:hAnsi="Arial" w:cs="Arial"/>
          <w:b/>
          <w:sz w:val="22"/>
          <w:szCs w:val="22"/>
        </w:rPr>
      </w:pPr>
      <w:r w:rsidRPr="005529CA">
        <w:rPr>
          <w:rFonts w:ascii="Arial" w:hAnsi="Arial" w:cs="Arial"/>
          <w:sz w:val="22"/>
          <w:szCs w:val="22"/>
        </w:rPr>
        <w:t>1.</w:t>
      </w:r>
      <w:r w:rsidRPr="005529CA">
        <w:rPr>
          <w:rFonts w:ascii="Arial" w:hAnsi="Arial" w:cs="Arial"/>
          <w:sz w:val="22"/>
          <w:szCs w:val="22"/>
        </w:rPr>
        <w:tab/>
      </w:r>
      <w:r w:rsidRPr="005529CA">
        <w:rPr>
          <w:rFonts w:ascii="Arial" w:hAnsi="Arial" w:cs="Arial"/>
          <w:b/>
          <w:sz w:val="22"/>
          <w:szCs w:val="22"/>
        </w:rPr>
        <w:t xml:space="preserve">Centrum dopravního výzkumu, </w:t>
      </w:r>
      <w:proofErr w:type="spellStart"/>
      <w:proofErr w:type="gramStart"/>
      <w:r w:rsidRPr="005529CA">
        <w:rPr>
          <w:rFonts w:ascii="Arial" w:hAnsi="Arial" w:cs="Arial"/>
          <w:b/>
          <w:sz w:val="22"/>
          <w:szCs w:val="22"/>
        </w:rPr>
        <w:t>v.v.</w:t>
      </w:r>
      <w:proofErr w:type="gramEnd"/>
      <w:r w:rsidRPr="005529CA">
        <w:rPr>
          <w:rFonts w:ascii="Arial" w:hAnsi="Arial" w:cs="Arial"/>
          <w:b/>
          <w:sz w:val="22"/>
          <w:szCs w:val="22"/>
        </w:rPr>
        <w:t>i</w:t>
      </w:r>
      <w:proofErr w:type="spellEnd"/>
      <w:r w:rsidRPr="005529CA">
        <w:rPr>
          <w:rFonts w:ascii="Arial" w:hAnsi="Arial" w:cs="Arial"/>
          <w:b/>
          <w:sz w:val="22"/>
          <w:szCs w:val="22"/>
        </w:rPr>
        <w:t>.</w:t>
      </w:r>
    </w:p>
    <w:p w:rsidR="00D85A25" w:rsidRPr="005529CA" w:rsidRDefault="00D85A25" w:rsidP="00D85A25">
      <w:pPr>
        <w:pStyle w:val="Zkladntext"/>
        <w:ind w:firstLine="708"/>
        <w:rPr>
          <w:rFonts w:ascii="Arial" w:hAnsi="Arial" w:cs="Arial"/>
          <w:sz w:val="22"/>
          <w:szCs w:val="22"/>
        </w:rPr>
      </w:pPr>
      <w:r w:rsidRPr="005529CA">
        <w:rPr>
          <w:rFonts w:ascii="Arial" w:hAnsi="Arial" w:cs="Arial"/>
          <w:sz w:val="22"/>
          <w:szCs w:val="22"/>
        </w:rPr>
        <w:t>Se sídlem:</w:t>
      </w:r>
      <w:r w:rsidRPr="005529CA">
        <w:rPr>
          <w:rFonts w:ascii="Arial" w:hAnsi="Arial" w:cs="Arial"/>
          <w:sz w:val="22"/>
          <w:szCs w:val="22"/>
        </w:rPr>
        <w:tab/>
      </w:r>
      <w:r w:rsidRPr="005529CA">
        <w:rPr>
          <w:rFonts w:ascii="Arial" w:hAnsi="Arial" w:cs="Arial"/>
          <w:sz w:val="22"/>
          <w:szCs w:val="22"/>
        </w:rPr>
        <w:tab/>
        <w:t>Líšeňská 33a, 636 00 Brno</w:t>
      </w:r>
    </w:p>
    <w:p w:rsidR="00D85A25" w:rsidRPr="005529CA" w:rsidRDefault="00D85A25" w:rsidP="00D85A25">
      <w:pPr>
        <w:pStyle w:val="Zkladntext"/>
        <w:ind w:firstLine="708"/>
        <w:rPr>
          <w:rFonts w:ascii="Arial" w:hAnsi="Arial" w:cs="Arial"/>
          <w:sz w:val="22"/>
          <w:szCs w:val="22"/>
        </w:rPr>
      </w:pPr>
      <w:r w:rsidRPr="005529CA">
        <w:rPr>
          <w:rFonts w:ascii="Arial" w:hAnsi="Arial" w:cs="Arial"/>
          <w:sz w:val="22"/>
          <w:szCs w:val="22"/>
        </w:rPr>
        <w:t>IČ: </w:t>
      </w:r>
      <w:r w:rsidRPr="005529CA">
        <w:rPr>
          <w:rFonts w:ascii="Arial" w:hAnsi="Arial" w:cs="Arial"/>
          <w:sz w:val="22"/>
          <w:szCs w:val="22"/>
        </w:rPr>
        <w:tab/>
      </w:r>
      <w:r w:rsidRPr="005529CA">
        <w:rPr>
          <w:rFonts w:ascii="Arial" w:hAnsi="Arial" w:cs="Arial"/>
          <w:sz w:val="22"/>
          <w:szCs w:val="22"/>
        </w:rPr>
        <w:tab/>
      </w:r>
      <w:r w:rsidRPr="005529CA">
        <w:rPr>
          <w:rFonts w:ascii="Arial" w:hAnsi="Arial" w:cs="Arial"/>
          <w:sz w:val="22"/>
          <w:szCs w:val="22"/>
        </w:rPr>
        <w:tab/>
        <w:t>44994575</w:t>
      </w:r>
    </w:p>
    <w:p w:rsidR="00D85A25" w:rsidRPr="005529CA" w:rsidRDefault="00D85A25" w:rsidP="00D85A25">
      <w:pPr>
        <w:pStyle w:val="Zkladntext"/>
        <w:ind w:firstLine="708"/>
        <w:rPr>
          <w:rFonts w:ascii="Arial" w:hAnsi="Arial" w:cs="Arial"/>
          <w:sz w:val="22"/>
          <w:szCs w:val="22"/>
        </w:rPr>
      </w:pPr>
      <w:r w:rsidRPr="005529CA">
        <w:rPr>
          <w:rFonts w:ascii="Arial" w:hAnsi="Arial" w:cs="Arial"/>
          <w:sz w:val="22"/>
          <w:szCs w:val="22"/>
        </w:rPr>
        <w:t>DIČ:</w:t>
      </w:r>
      <w:r w:rsidRPr="005529CA">
        <w:rPr>
          <w:rFonts w:ascii="Arial" w:hAnsi="Arial" w:cs="Arial"/>
          <w:sz w:val="22"/>
          <w:szCs w:val="22"/>
        </w:rPr>
        <w:tab/>
      </w:r>
      <w:r w:rsidRPr="005529CA">
        <w:rPr>
          <w:rFonts w:ascii="Arial" w:hAnsi="Arial" w:cs="Arial"/>
          <w:sz w:val="22"/>
          <w:szCs w:val="22"/>
        </w:rPr>
        <w:tab/>
      </w:r>
      <w:r w:rsidRPr="005529CA">
        <w:rPr>
          <w:rFonts w:ascii="Arial" w:hAnsi="Arial" w:cs="Arial"/>
          <w:sz w:val="22"/>
          <w:szCs w:val="22"/>
        </w:rPr>
        <w:tab/>
        <w:t>CZ44994575</w:t>
      </w:r>
    </w:p>
    <w:p w:rsidR="00D85A25" w:rsidRPr="005529CA" w:rsidRDefault="00D85A25" w:rsidP="00D85A25">
      <w:pPr>
        <w:pStyle w:val="Zkladntext"/>
        <w:ind w:firstLine="708"/>
        <w:rPr>
          <w:rFonts w:ascii="Arial" w:hAnsi="Arial" w:cs="Arial"/>
          <w:sz w:val="22"/>
          <w:szCs w:val="22"/>
        </w:rPr>
      </w:pPr>
      <w:r w:rsidRPr="005529CA">
        <w:rPr>
          <w:rFonts w:ascii="Arial" w:hAnsi="Arial" w:cs="Arial"/>
          <w:sz w:val="22"/>
          <w:szCs w:val="22"/>
        </w:rPr>
        <w:t>Jednající:</w:t>
      </w:r>
      <w:r w:rsidRPr="005529CA">
        <w:rPr>
          <w:rFonts w:ascii="Arial" w:hAnsi="Arial" w:cs="Arial"/>
          <w:sz w:val="22"/>
          <w:szCs w:val="22"/>
        </w:rPr>
        <w:tab/>
      </w:r>
      <w:r w:rsidRPr="005529CA">
        <w:rPr>
          <w:rFonts w:ascii="Arial" w:hAnsi="Arial" w:cs="Arial"/>
          <w:sz w:val="22"/>
          <w:szCs w:val="22"/>
        </w:rPr>
        <w:tab/>
        <w:t>prof. Ing. Karel Pospíšil, Ph.D., MBA, ředitel</w:t>
      </w:r>
    </w:p>
    <w:p w:rsidR="00D85A25" w:rsidRPr="005529CA" w:rsidRDefault="00D85A25" w:rsidP="00D85A25">
      <w:pPr>
        <w:pStyle w:val="Zkladntext"/>
        <w:ind w:firstLine="708"/>
        <w:rPr>
          <w:rFonts w:ascii="Arial" w:hAnsi="Arial" w:cs="Arial"/>
          <w:sz w:val="22"/>
          <w:szCs w:val="22"/>
        </w:rPr>
      </w:pPr>
      <w:r w:rsidRPr="005529CA">
        <w:rPr>
          <w:rFonts w:ascii="Arial" w:hAnsi="Arial" w:cs="Arial"/>
          <w:sz w:val="22"/>
          <w:szCs w:val="22"/>
        </w:rPr>
        <w:t>Kontaktní osoba:</w:t>
      </w:r>
      <w:r w:rsidRPr="005529CA">
        <w:rPr>
          <w:rFonts w:ascii="Arial" w:hAnsi="Arial" w:cs="Arial"/>
          <w:sz w:val="22"/>
          <w:szCs w:val="22"/>
        </w:rPr>
        <w:tab/>
        <w:t>Mgr. Ing. Petr Polanský</w:t>
      </w:r>
    </w:p>
    <w:p w:rsidR="00D85A25" w:rsidRPr="005529CA" w:rsidRDefault="00D85A25" w:rsidP="00D85A25">
      <w:pPr>
        <w:pStyle w:val="Zkladntext"/>
        <w:ind w:firstLine="708"/>
        <w:rPr>
          <w:rFonts w:ascii="Arial" w:hAnsi="Arial" w:cs="Arial"/>
          <w:sz w:val="22"/>
          <w:szCs w:val="22"/>
        </w:rPr>
      </w:pPr>
      <w:r w:rsidRPr="005529CA">
        <w:rPr>
          <w:rFonts w:ascii="Arial" w:hAnsi="Arial" w:cs="Arial"/>
          <w:sz w:val="22"/>
          <w:szCs w:val="22"/>
        </w:rPr>
        <w:t>E-mail:</w:t>
      </w:r>
      <w:r w:rsidRPr="005529CA">
        <w:rPr>
          <w:rFonts w:ascii="Arial" w:hAnsi="Arial" w:cs="Arial"/>
          <w:sz w:val="22"/>
          <w:szCs w:val="22"/>
        </w:rPr>
        <w:tab/>
      </w:r>
      <w:r w:rsidRPr="005529CA">
        <w:rPr>
          <w:rFonts w:ascii="Arial" w:hAnsi="Arial" w:cs="Arial"/>
          <w:sz w:val="22"/>
          <w:szCs w:val="22"/>
        </w:rPr>
        <w:tab/>
      </w:r>
      <w:r w:rsidRPr="005529CA">
        <w:rPr>
          <w:rFonts w:ascii="Arial" w:hAnsi="Arial" w:cs="Arial"/>
          <w:sz w:val="22"/>
          <w:szCs w:val="22"/>
        </w:rPr>
        <w:tab/>
        <w:t>petr.polansky@cdv.cz</w:t>
      </w:r>
    </w:p>
    <w:p w:rsidR="00D85A25" w:rsidRPr="005529CA" w:rsidRDefault="00D85A25" w:rsidP="00D85A25">
      <w:pPr>
        <w:pStyle w:val="Zkladntext"/>
        <w:ind w:firstLine="708"/>
        <w:rPr>
          <w:rFonts w:ascii="Arial" w:hAnsi="Arial" w:cs="Arial"/>
          <w:sz w:val="22"/>
          <w:szCs w:val="22"/>
        </w:rPr>
      </w:pPr>
      <w:r w:rsidRPr="005529CA">
        <w:rPr>
          <w:rFonts w:ascii="Arial" w:hAnsi="Arial" w:cs="Arial"/>
          <w:sz w:val="22"/>
          <w:szCs w:val="22"/>
        </w:rPr>
        <w:t>Bankovní spojení:       Komerční banka Brno - město</w:t>
      </w:r>
    </w:p>
    <w:p w:rsidR="00D85A25" w:rsidRPr="005529CA" w:rsidRDefault="00D85A25" w:rsidP="00D85A25">
      <w:pPr>
        <w:pStyle w:val="Zkladntext"/>
        <w:ind w:firstLine="708"/>
        <w:rPr>
          <w:rFonts w:ascii="Arial" w:hAnsi="Arial" w:cs="Arial"/>
          <w:sz w:val="22"/>
          <w:szCs w:val="22"/>
        </w:rPr>
      </w:pPr>
      <w:r w:rsidRPr="005529CA">
        <w:rPr>
          <w:rFonts w:ascii="Arial" w:hAnsi="Arial" w:cs="Arial"/>
          <w:sz w:val="22"/>
          <w:szCs w:val="22"/>
        </w:rPr>
        <w:t xml:space="preserve">Číslo účtu: </w:t>
      </w:r>
      <w:r w:rsidRPr="005529CA">
        <w:rPr>
          <w:rFonts w:ascii="Arial" w:hAnsi="Arial" w:cs="Arial"/>
          <w:sz w:val="22"/>
          <w:szCs w:val="22"/>
        </w:rPr>
        <w:tab/>
      </w:r>
      <w:r w:rsidRPr="005529CA">
        <w:rPr>
          <w:rFonts w:ascii="Arial" w:hAnsi="Arial" w:cs="Arial"/>
          <w:sz w:val="22"/>
          <w:szCs w:val="22"/>
        </w:rPr>
        <w:tab/>
        <w:t>100736621/0100</w:t>
      </w:r>
    </w:p>
    <w:p w:rsidR="00D85A25" w:rsidRPr="005529CA" w:rsidRDefault="00D85A25" w:rsidP="00D85A25">
      <w:pPr>
        <w:pStyle w:val="Zkladntext"/>
        <w:ind w:left="720"/>
        <w:rPr>
          <w:rFonts w:ascii="Arial" w:hAnsi="Arial" w:cs="Arial"/>
          <w:sz w:val="22"/>
          <w:szCs w:val="22"/>
        </w:rPr>
      </w:pPr>
      <w:r w:rsidRPr="005529CA">
        <w:rPr>
          <w:rFonts w:ascii="Arial" w:hAnsi="Arial" w:cs="Arial"/>
          <w:sz w:val="22"/>
          <w:szCs w:val="22"/>
        </w:rPr>
        <w:t>společnost je zapsána v rejstříku veřejných výzkumných institucí vedeném Ministerstvem školství, mládeže a tělovýchovy</w:t>
      </w:r>
    </w:p>
    <w:p w:rsidR="00D85A25" w:rsidRPr="005529CA" w:rsidRDefault="00D85A25" w:rsidP="00D85A25">
      <w:pPr>
        <w:pStyle w:val="Bezmezer"/>
        <w:spacing w:line="280" w:lineRule="atLeast"/>
        <w:rPr>
          <w:rFonts w:ascii="Arial" w:hAnsi="Arial" w:cs="Arial"/>
        </w:rPr>
      </w:pPr>
      <w:r w:rsidRPr="005529CA">
        <w:rPr>
          <w:rFonts w:ascii="Arial" w:hAnsi="Arial" w:cs="Arial"/>
        </w:rPr>
        <w:t xml:space="preserve"> (dále jen „</w:t>
      </w:r>
      <w:r w:rsidRPr="005529CA">
        <w:rPr>
          <w:rFonts w:ascii="Arial" w:hAnsi="Arial" w:cs="Arial"/>
          <w:b/>
        </w:rPr>
        <w:t>Objednatel</w:t>
      </w:r>
      <w:r w:rsidRPr="005529CA">
        <w:rPr>
          <w:rFonts w:ascii="Arial" w:hAnsi="Arial" w:cs="Arial"/>
        </w:rPr>
        <w:t>“)</w:t>
      </w:r>
    </w:p>
    <w:p w:rsidR="00D85A25" w:rsidRPr="005529CA" w:rsidRDefault="00D85A25" w:rsidP="00D85A25">
      <w:pPr>
        <w:pStyle w:val="Zkladntext"/>
        <w:rPr>
          <w:rFonts w:ascii="Arial" w:hAnsi="Arial" w:cs="Arial"/>
          <w:sz w:val="22"/>
          <w:szCs w:val="22"/>
        </w:rPr>
      </w:pPr>
    </w:p>
    <w:p w:rsidR="00D85A25" w:rsidRPr="005529CA" w:rsidRDefault="00D85A25" w:rsidP="00D85A25">
      <w:pPr>
        <w:pStyle w:val="Bezmezer"/>
        <w:spacing w:line="280" w:lineRule="atLeast"/>
        <w:jc w:val="both"/>
        <w:rPr>
          <w:rFonts w:ascii="Arial" w:hAnsi="Arial" w:cs="Arial"/>
        </w:rPr>
      </w:pPr>
      <w:r w:rsidRPr="005529CA">
        <w:rPr>
          <w:rFonts w:ascii="Arial" w:hAnsi="Arial" w:cs="Arial"/>
        </w:rPr>
        <w:t>2.</w:t>
      </w:r>
      <w:r w:rsidRPr="005529CA">
        <w:rPr>
          <w:rFonts w:ascii="Arial" w:hAnsi="Arial" w:cs="Arial"/>
        </w:rPr>
        <w:tab/>
        <w:t>Název společnosti:</w:t>
      </w:r>
      <w:r>
        <w:rPr>
          <w:rFonts w:ascii="Arial" w:hAnsi="Arial" w:cs="Arial"/>
        </w:rPr>
        <w:tab/>
        <w:t>………………</w:t>
      </w:r>
      <w:proofErr w:type="gramStart"/>
      <w:r>
        <w:rPr>
          <w:rFonts w:ascii="Arial" w:hAnsi="Arial" w:cs="Arial"/>
        </w:rPr>
        <w:t>…..</w:t>
      </w:r>
      <w:proofErr w:type="gramEnd"/>
    </w:p>
    <w:p w:rsidR="00D85A25" w:rsidRPr="005529CA" w:rsidRDefault="00D85A25" w:rsidP="00D85A25">
      <w:pPr>
        <w:pStyle w:val="Bezmezer"/>
        <w:spacing w:line="280" w:lineRule="atLeast"/>
        <w:ind w:left="708"/>
        <w:jc w:val="both"/>
        <w:rPr>
          <w:rFonts w:ascii="Arial" w:hAnsi="Arial" w:cs="Arial"/>
        </w:rPr>
      </w:pPr>
      <w:r w:rsidRPr="005529CA">
        <w:rPr>
          <w:rFonts w:ascii="Arial" w:hAnsi="Arial" w:cs="Arial"/>
        </w:rPr>
        <w:t>Sídlo:</w:t>
      </w:r>
      <w:r>
        <w:rPr>
          <w:rFonts w:ascii="Arial" w:hAnsi="Arial" w:cs="Arial"/>
        </w:rPr>
        <w:tab/>
      </w:r>
      <w:r>
        <w:rPr>
          <w:rFonts w:ascii="Arial" w:hAnsi="Arial" w:cs="Arial"/>
        </w:rPr>
        <w:tab/>
      </w:r>
      <w:r>
        <w:rPr>
          <w:rFonts w:ascii="Arial" w:hAnsi="Arial" w:cs="Arial"/>
        </w:rPr>
        <w:tab/>
        <w:t>………………</w:t>
      </w:r>
      <w:proofErr w:type="gramStart"/>
      <w:r>
        <w:rPr>
          <w:rFonts w:ascii="Arial" w:hAnsi="Arial" w:cs="Arial"/>
        </w:rPr>
        <w:t>…..</w:t>
      </w:r>
      <w:proofErr w:type="gramEnd"/>
    </w:p>
    <w:p w:rsidR="00D85A25" w:rsidRPr="005529CA" w:rsidRDefault="00D85A25" w:rsidP="00D85A25">
      <w:pPr>
        <w:pStyle w:val="Bezmezer"/>
        <w:spacing w:line="280" w:lineRule="atLeast"/>
        <w:ind w:left="708"/>
        <w:jc w:val="both"/>
        <w:rPr>
          <w:rFonts w:ascii="Arial" w:hAnsi="Arial" w:cs="Arial"/>
        </w:rPr>
      </w:pPr>
      <w:r w:rsidRPr="005529CA">
        <w:rPr>
          <w:rFonts w:ascii="Arial" w:hAnsi="Arial" w:cs="Arial"/>
        </w:rPr>
        <w:t>IČ:</w:t>
      </w:r>
      <w:r>
        <w:rPr>
          <w:rFonts w:ascii="Arial" w:hAnsi="Arial" w:cs="Arial"/>
        </w:rPr>
        <w:tab/>
      </w:r>
      <w:r>
        <w:rPr>
          <w:rFonts w:ascii="Arial" w:hAnsi="Arial" w:cs="Arial"/>
        </w:rPr>
        <w:tab/>
      </w:r>
      <w:r>
        <w:rPr>
          <w:rFonts w:ascii="Arial" w:hAnsi="Arial" w:cs="Arial"/>
        </w:rPr>
        <w:tab/>
        <w:t>………………</w:t>
      </w:r>
      <w:proofErr w:type="gramStart"/>
      <w:r>
        <w:rPr>
          <w:rFonts w:ascii="Arial" w:hAnsi="Arial" w:cs="Arial"/>
        </w:rPr>
        <w:t>…..</w:t>
      </w:r>
      <w:proofErr w:type="gramEnd"/>
    </w:p>
    <w:p w:rsidR="00D85A25" w:rsidRPr="005529CA" w:rsidRDefault="00D85A25" w:rsidP="00D85A25">
      <w:pPr>
        <w:pStyle w:val="Bezmezer"/>
        <w:spacing w:line="280" w:lineRule="atLeast"/>
        <w:ind w:left="708"/>
        <w:jc w:val="both"/>
        <w:rPr>
          <w:rFonts w:ascii="Arial" w:hAnsi="Arial" w:cs="Arial"/>
        </w:rPr>
      </w:pPr>
      <w:r w:rsidRPr="005529CA">
        <w:rPr>
          <w:rFonts w:ascii="Arial" w:hAnsi="Arial" w:cs="Arial"/>
        </w:rPr>
        <w:t>DIČ:</w:t>
      </w:r>
      <w:r>
        <w:rPr>
          <w:rFonts w:ascii="Arial" w:hAnsi="Arial" w:cs="Arial"/>
        </w:rPr>
        <w:tab/>
      </w:r>
      <w:r>
        <w:rPr>
          <w:rFonts w:ascii="Arial" w:hAnsi="Arial" w:cs="Arial"/>
        </w:rPr>
        <w:tab/>
      </w:r>
      <w:r>
        <w:rPr>
          <w:rFonts w:ascii="Arial" w:hAnsi="Arial" w:cs="Arial"/>
        </w:rPr>
        <w:tab/>
        <w:t>………………</w:t>
      </w:r>
      <w:proofErr w:type="gramStart"/>
      <w:r>
        <w:rPr>
          <w:rFonts w:ascii="Arial" w:hAnsi="Arial" w:cs="Arial"/>
        </w:rPr>
        <w:t>…..</w:t>
      </w:r>
      <w:proofErr w:type="gramEnd"/>
    </w:p>
    <w:p w:rsidR="00D85A25" w:rsidRPr="005529CA" w:rsidRDefault="00D85A25" w:rsidP="00D85A25">
      <w:pPr>
        <w:pStyle w:val="Bezmezer"/>
        <w:spacing w:line="280" w:lineRule="atLeast"/>
        <w:ind w:left="708"/>
        <w:rPr>
          <w:rFonts w:ascii="Arial" w:hAnsi="Arial" w:cs="Arial"/>
          <w:bCs/>
        </w:rPr>
      </w:pPr>
      <w:r w:rsidRPr="005529CA">
        <w:rPr>
          <w:rFonts w:ascii="Arial" w:hAnsi="Arial" w:cs="Arial"/>
          <w:bCs/>
        </w:rPr>
        <w:t>Jednající:</w:t>
      </w:r>
      <w:r w:rsidRPr="005529CA">
        <w:rPr>
          <w:rFonts w:ascii="Arial" w:hAnsi="Arial" w:cs="Arial"/>
          <w:bCs/>
        </w:rPr>
        <w:tab/>
      </w:r>
      <w:r>
        <w:rPr>
          <w:rFonts w:ascii="Arial" w:hAnsi="Arial" w:cs="Arial"/>
          <w:bCs/>
        </w:rPr>
        <w:tab/>
      </w:r>
      <w:r>
        <w:rPr>
          <w:rFonts w:ascii="Arial" w:hAnsi="Arial" w:cs="Arial"/>
        </w:rPr>
        <w:t>………………</w:t>
      </w:r>
      <w:proofErr w:type="gramStart"/>
      <w:r>
        <w:rPr>
          <w:rFonts w:ascii="Arial" w:hAnsi="Arial" w:cs="Arial"/>
        </w:rPr>
        <w:t>…..</w:t>
      </w:r>
      <w:proofErr w:type="gramEnd"/>
    </w:p>
    <w:p w:rsidR="00D85A25" w:rsidRPr="005529CA" w:rsidRDefault="00D85A25" w:rsidP="00D85A25">
      <w:pPr>
        <w:pStyle w:val="Bezmezer"/>
        <w:spacing w:line="280" w:lineRule="atLeast"/>
        <w:ind w:left="708"/>
        <w:rPr>
          <w:rFonts w:ascii="Arial" w:hAnsi="Arial" w:cs="Arial"/>
          <w:bCs/>
        </w:rPr>
      </w:pPr>
      <w:r w:rsidRPr="005529CA">
        <w:rPr>
          <w:rFonts w:ascii="Arial" w:hAnsi="Arial" w:cs="Arial"/>
          <w:bCs/>
        </w:rPr>
        <w:t xml:space="preserve">Bankovní spojení: </w:t>
      </w:r>
      <w:r>
        <w:rPr>
          <w:rFonts w:ascii="Arial" w:hAnsi="Arial" w:cs="Arial"/>
          <w:bCs/>
        </w:rPr>
        <w:tab/>
      </w:r>
      <w:r>
        <w:rPr>
          <w:rFonts w:ascii="Arial" w:hAnsi="Arial" w:cs="Arial"/>
        </w:rPr>
        <w:t>………………</w:t>
      </w:r>
      <w:proofErr w:type="gramStart"/>
      <w:r>
        <w:rPr>
          <w:rFonts w:ascii="Arial" w:hAnsi="Arial" w:cs="Arial"/>
        </w:rPr>
        <w:t>…..</w:t>
      </w:r>
      <w:proofErr w:type="gramEnd"/>
    </w:p>
    <w:p w:rsidR="00D85A25" w:rsidRPr="005529CA" w:rsidRDefault="00D85A25" w:rsidP="00D85A25">
      <w:pPr>
        <w:pStyle w:val="Bezmezer"/>
        <w:spacing w:line="280" w:lineRule="atLeast"/>
        <w:ind w:left="708"/>
        <w:rPr>
          <w:rFonts w:ascii="Arial" w:hAnsi="Arial" w:cs="Arial"/>
          <w:bCs/>
        </w:rPr>
      </w:pPr>
      <w:proofErr w:type="spellStart"/>
      <w:proofErr w:type="gramStart"/>
      <w:r w:rsidRPr="005529CA">
        <w:rPr>
          <w:rFonts w:ascii="Arial" w:hAnsi="Arial" w:cs="Arial"/>
          <w:bCs/>
        </w:rPr>
        <w:t>Č.účtu</w:t>
      </w:r>
      <w:proofErr w:type="spellEnd"/>
      <w:proofErr w:type="gramEnd"/>
      <w:r w:rsidRPr="005529CA">
        <w:rPr>
          <w:rFonts w:ascii="Arial" w:hAnsi="Arial" w:cs="Arial"/>
          <w:bCs/>
        </w:rPr>
        <w:t xml:space="preserve">: </w:t>
      </w:r>
      <w:r>
        <w:rPr>
          <w:rFonts w:ascii="Arial" w:hAnsi="Arial" w:cs="Arial"/>
          <w:bCs/>
        </w:rPr>
        <w:tab/>
      </w:r>
      <w:r>
        <w:rPr>
          <w:rFonts w:ascii="Arial" w:hAnsi="Arial" w:cs="Arial"/>
          <w:bCs/>
        </w:rPr>
        <w:tab/>
      </w:r>
      <w:r>
        <w:rPr>
          <w:rFonts w:ascii="Arial" w:hAnsi="Arial" w:cs="Arial"/>
        </w:rPr>
        <w:t>…………………..</w:t>
      </w:r>
    </w:p>
    <w:p w:rsidR="00D85A25" w:rsidRPr="005529CA" w:rsidRDefault="00D85A25" w:rsidP="00D85A25">
      <w:pPr>
        <w:pStyle w:val="Bezmezer"/>
        <w:spacing w:line="280" w:lineRule="atLeast"/>
        <w:ind w:left="708"/>
        <w:jc w:val="both"/>
        <w:rPr>
          <w:rFonts w:ascii="Arial" w:hAnsi="Arial" w:cs="Arial"/>
        </w:rPr>
      </w:pPr>
      <w:r>
        <w:rPr>
          <w:rFonts w:ascii="Arial" w:hAnsi="Arial" w:cs="Arial"/>
        </w:rPr>
        <w:t>Ú</w:t>
      </w:r>
      <w:r w:rsidRPr="005529CA">
        <w:rPr>
          <w:rFonts w:ascii="Arial" w:hAnsi="Arial" w:cs="Arial"/>
        </w:rPr>
        <w:t>daje o zápisu v obchodním rejstříku nebo jiné obdobné evidenci</w:t>
      </w:r>
      <w:r>
        <w:rPr>
          <w:rFonts w:ascii="Arial" w:hAnsi="Arial" w:cs="Arial"/>
        </w:rPr>
        <w:t xml:space="preserve"> (</w:t>
      </w:r>
      <w:r w:rsidRPr="005529CA">
        <w:rPr>
          <w:rFonts w:ascii="Arial" w:hAnsi="Arial" w:cs="Arial"/>
        </w:rPr>
        <w:t xml:space="preserve">je-li v ní Zhotovitel zapsán) </w:t>
      </w:r>
      <w:r>
        <w:rPr>
          <w:rFonts w:ascii="Arial" w:hAnsi="Arial" w:cs="Arial"/>
        </w:rPr>
        <w:tab/>
      </w:r>
      <w:r>
        <w:rPr>
          <w:rFonts w:ascii="Arial" w:hAnsi="Arial" w:cs="Arial"/>
        </w:rPr>
        <w:tab/>
        <w:t>………………</w:t>
      </w:r>
      <w:proofErr w:type="gramStart"/>
      <w:r>
        <w:rPr>
          <w:rFonts w:ascii="Arial" w:hAnsi="Arial" w:cs="Arial"/>
        </w:rPr>
        <w:t>…..</w:t>
      </w:r>
      <w:proofErr w:type="gramEnd"/>
    </w:p>
    <w:p w:rsidR="00D85A25" w:rsidRPr="005529CA" w:rsidRDefault="00D85A25" w:rsidP="00D85A25">
      <w:pPr>
        <w:pStyle w:val="Bezmezer"/>
        <w:spacing w:line="280" w:lineRule="atLeast"/>
        <w:ind w:left="708"/>
        <w:rPr>
          <w:rFonts w:ascii="Arial" w:hAnsi="Arial" w:cs="Arial"/>
          <w:bCs/>
        </w:rPr>
      </w:pPr>
      <w:r w:rsidRPr="005529CA">
        <w:rPr>
          <w:rFonts w:ascii="Arial" w:hAnsi="Arial" w:cs="Arial"/>
          <w:bCs/>
        </w:rPr>
        <w:t>Kontaktní osoby:</w:t>
      </w:r>
      <w:r>
        <w:rPr>
          <w:rFonts w:ascii="Arial" w:hAnsi="Arial" w:cs="Arial"/>
          <w:bCs/>
        </w:rPr>
        <w:tab/>
      </w:r>
      <w:r>
        <w:rPr>
          <w:rFonts w:ascii="Arial" w:hAnsi="Arial" w:cs="Arial"/>
        </w:rPr>
        <w:t>………………</w:t>
      </w:r>
      <w:proofErr w:type="gramStart"/>
      <w:r>
        <w:rPr>
          <w:rFonts w:ascii="Arial" w:hAnsi="Arial" w:cs="Arial"/>
        </w:rPr>
        <w:t>…..</w:t>
      </w:r>
      <w:proofErr w:type="gramEnd"/>
    </w:p>
    <w:p w:rsidR="00D85A25" w:rsidRPr="005529CA" w:rsidRDefault="00D85A25" w:rsidP="00D85A25">
      <w:pPr>
        <w:pStyle w:val="Bezmezer"/>
        <w:spacing w:line="280" w:lineRule="atLeast"/>
        <w:ind w:left="708"/>
        <w:rPr>
          <w:rFonts w:ascii="Arial" w:hAnsi="Arial" w:cs="Arial"/>
          <w:bCs/>
          <w:highlight w:val="yellow"/>
        </w:rPr>
      </w:pPr>
    </w:p>
    <w:p w:rsidR="00D85A25" w:rsidRPr="005529CA" w:rsidRDefault="00D85A25" w:rsidP="00D85A25">
      <w:pPr>
        <w:pStyle w:val="Zkladntext"/>
        <w:spacing w:after="0"/>
        <w:rPr>
          <w:rFonts w:ascii="Arial" w:hAnsi="Arial" w:cs="Arial"/>
          <w:sz w:val="22"/>
          <w:szCs w:val="22"/>
        </w:rPr>
      </w:pPr>
      <w:r w:rsidRPr="005529CA">
        <w:rPr>
          <w:rFonts w:ascii="Arial" w:hAnsi="Arial" w:cs="Arial"/>
          <w:sz w:val="22"/>
          <w:szCs w:val="22"/>
        </w:rPr>
        <w:t xml:space="preserve"> (dále jen „</w:t>
      </w:r>
      <w:r w:rsidRPr="005529CA">
        <w:rPr>
          <w:rFonts w:ascii="Arial" w:hAnsi="Arial" w:cs="Arial"/>
          <w:b/>
          <w:sz w:val="22"/>
          <w:szCs w:val="22"/>
        </w:rPr>
        <w:t>Zhotovitel</w:t>
      </w:r>
      <w:r w:rsidRPr="005529CA">
        <w:rPr>
          <w:rFonts w:ascii="Arial" w:hAnsi="Arial" w:cs="Arial"/>
          <w:sz w:val="22"/>
          <w:szCs w:val="22"/>
        </w:rPr>
        <w:t>“)</w:t>
      </w:r>
    </w:p>
    <w:p w:rsidR="00D85A25" w:rsidRPr="005529CA" w:rsidRDefault="00D85A25" w:rsidP="00D85A25">
      <w:pPr>
        <w:pStyle w:val="Zkladntext"/>
        <w:spacing w:after="0"/>
        <w:ind w:left="708"/>
        <w:rPr>
          <w:rFonts w:ascii="Arial" w:hAnsi="Arial" w:cs="Arial"/>
          <w:sz w:val="22"/>
          <w:szCs w:val="22"/>
        </w:rPr>
      </w:pPr>
    </w:p>
    <w:p w:rsidR="00D85A25" w:rsidRPr="005529CA" w:rsidRDefault="00D85A25" w:rsidP="00D85A25">
      <w:pPr>
        <w:pStyle w:val="Zkladntextslovan"/>
        <w:numPr>
          <w:ilvl w:val="0"/>
          <w:numId w:val="0"/>
        </w:numPr>
        <w:spacing w:after="0"/>
        <w:ind w:left="340" w:hanging="340"/>
        <w:jc w:val="center"/>
        <w:rPr>
          <w:rFonts w:ascii="Arial" w:hAnsi="Arial" w:cs="Arial"/>
          <w:b/>
          <w:sz w:val="22"/>
        </w:rPr>
      </w:pPr>
    </w:p>
    <w:p w:rsidR="00D85A25" w:rsidRPr="005529CA" w:rsidRDefault="00D85A25" w:rsidP="00D85A25">
      <w:pPr>
        <w:pStyle w:val="Zkladntextslovan"/>
        <w:numPr>
          <w:ilvl w:val="0"/>
          <w:numId w:val="0"/>
        </w:numPr>
        <w:spacing w:after="0"/>
        <w:ind w:left="340" w:hanging="340"/>
        <w:rPr>
          <w:rFonts w:ascii="Arial" w:hAnsi="Arial" w:cs="Arial"/>
          <w:sz w:val="22"/>
          <w:u w:val="single"/>
        </w:rPr>
      </w:pPr>
      <w:proofErr w:type="gramStart"/>
      <w:r w:rsidRPr="005529CA">
        <w:rPr>
          <w:rFonts w:ascii="Arial" w:hAnsi="Arial" w:cs="Arial"/>
          <w:sz w:val="22"/>
        </w:rPr>
        <w:t>se dohodly</w:t>
      </w:r>
      <w:proofErr w:type="gramEnd"/>
      <w:r w:rsidRPr="005529CA">
        <w:rPr>
          <w:rFonts w:ascii="Arial" w:hAnsi="Arial" w:cs="Arial"/>
          <w:sz w:val="22"/>
        </w:rPr>
        <w:t xml:space="preserve"> na uzavření níže specifikované smlouvy o dílo.</w:t>
      </w:r>
    </w:p>
    <w:p w:rsidR="00D85A25" w:rsidRPr="005529CA" w:rsidRDefault="00D85A25" w:rsidP="00D85A25">
      <w:pPr>
        <w:pStyle w:val="Zkladntextslovan"/>
        <w:numPr>
          <w:ilvl w:val="0"/>
          <w:numId w:val="0"/>
        </w:numPr>
        <w:spacing w:after="0"/>
        <w:ind w:left="340" w:hanging="340"/>
        <w:jc w:val="center"/>
        <w:rPr>
          <w:rFonts w:ascii="Arial" w:hAnsi="Arial" w:cs="Arial"/>
          <w:b/>
          <w:sz w:val="22"/>
        </w:rPr>
      </w:pPr>
    </w:p>
    <w:p w:rsidR="00D85A25" w:rsidRPr="005529CA" w:rsidRDefault="00D85A25" w:rsidP="00D85A25">
      <w:pPr>
        <w:pStyle w:val="Zkladntextslovan"/>
        <w:numPr>
          <w:ilvl w:val="0"/>
          <w:numId w:val="0"/>
        </w:numPr>
        <w:spacing w:after="0"/>
        <w:ind w:left="340" w:hanging="340"/>
        <w:jc w:val="center"/>
        <w:rPr>
          <w:rFonts w:ascii="Arial" w:hAnsi="Arial" w:cs="Arial"/>
          <w:b/>
          <w:sz w:val="22"/>
        </w:rPr>
      </w:pPr>
      <w:r w:rsidRPr="005529CA">
        <w:rPr>
          <w:rFonts w:ascii="Arial" w:hAnsi="Arial" w:cs="Arial"/>
          <w:b/>
          <w:sz w:val="22"/>
        </w:rPr>
        <w:t>Článek II.</w:t>
      </w:r>
    </w:p>
    <w:p w:rsidR="00D85A25" w:rsidRPr="005529CA" w:rsidRDefault="00D85A25" w:rsidP="00D85A25">
      <w:pPr>
        <w:pStyle w:val="Nadpis1"/>
        <w:keepNext w:val="0"/>
        <w:jc w:val="center"/>
        <w:rPr>
          <w:rFonts w:ascii="Arial" w:hAnsi="Arial" w:cs="Arial"/>
          <w:b w:val="0"/>
          <w:i/>
          <w:sz w:val="22"/>
          <w:szCs w:val="22"/>
        </w:rPr>
      </w:pPr>
      <w:r w:rsidRPr="005529CA">
        <w:rPr>
          <w:rFonts w:ascii="Arial" w:hAnsi="Arial" w:cs="Arial"/>
          <w:b w:val="0"/>
          <w:i/>
          <w:sz w:val="22"/>
          <w:szCs w:val="22"/>
        </w:rPr>
        <w:lastRenderedPageBreak/>
        <w:t>Preambule</w:t>
      </w:r>
    </w:p>
    <w:p w:rsidR="00D85A25" w:rsidRPr="005529CA" w:rsidRDefault="00D85A25" w:rsidP="00D85A25">
      <w:pPr>
        <w:rPr>
          <w:rFonts w:ascii="Arial" w:hAnsi="Arial" w:cs="Arial"/>
          <w:sz w:val="22"/>
          <w:szCs w:val="22"/>
        </w:rPr>
      </w:pPr>
    </w:p>
    <w:p w:rsidR="00D85A25" w:rsidRPr="005529CA" w:rsidRDefault="00D85A25" w:rsidP="00D85A25">
      <w:pPr>
        <w:pStyle w:val="Bezmezer"/>
        <w:numPr>
          <w:ilvl w:val="0"/>
          <w:numId w:val="2"/>
        </w:numPr>
        <w:tabs>
          <w:tab w:val="num" w:pos="1800"/>
        </w:tabs>
        <w:spacing w:after="120" w:line="280" w:lineRule="atLeast"/>
        <w:jc w:val="both"/>
        <w:rPr>
          <w:rFonts w:ascii="Arial" w:hAnsi="Arial" w:cs="Arial"/>
        </w:rPr>
      </w:pPr>
      <w:r w:rsidRPr="005529CA">
        <w:rPr>
          <w:rFonts w:ascii="Arial" w:hAnsi="Arial" w:cs="Arial"/>
        </w:rPr>
        <w:t xml:space="preserve">Objednatel je zadavatelem zadávacího řízení s názvem </w:t>
      </w:r>
      <w:r w:rsidRPr="005529CA">
        <w:rPr>
          <w:rFonts w:ascii="Arial" w:hAnsi="Arial" w:cs="Arial"/>
          <w:b/>
          <w:bCs/>
        </w:rPr>
        <w:t>„</w:t>
      </w:r>
      <w:r w:rsidRPr="005529CA">
        <w:rPr>
          <w:rFonts w:ascii="Arial" w:hAnsi="Arial" w:cs="Arial"/>
          <w:b/>
        </w:rPr>
        <w:t xml:space="preserve">VR </w:t>
      </w:r>
      <w:del w:id="0" w:author="Dolecek" w:date="2014-08-12T08:52:00Z">
        <w:r w:rsidRPr="005529CA" w:rsidDel="00763FFE">
          <w:rPr>
            <w:rFonts w:ascii="Arial" w:hAnsi="Arial" w:cs="Arial"/>
            <w:b/>
          </w:rPr>
          <w:delText>67</w:delText>
        </w:r>
        <w:r w:rsidR="00E251E2" w:rsidDel="00763FFE">
          <w:rPr>
            <w:rFonts w:ascii="Arial" w:hAnsi="Arial" w:cs="Arial"/>
            <w:b/>
          </w:rPr>
          <w:delText>A</w:delText>
        </w:r>
      </w:del>
      <w:ins w:id="1" w:author="Dolecek" w:date="2014-08-12T08:52:00Z">
        <w:r w:rsidR="00763FFE">
          <w:rPr>
            <w:rFonts w:ascii="Arial" w:hAnsi="Arial" w:cs="Arial"/>
            <w:b/>
          </w:rPr>
          <w:t>67B</w:t>
        </w:r>
      </w:ins>
      <w:r w:rsidRPr="005529CA">
        <w:rPr>
          <w:rFonts w:ascii="Arial" w:hAnsi="Arial" w:cs="Arial"/>
          <w:b/>
        </w:rPr>
        <w:t xml:space="preserve">: Dodání řidičského simulátoru pro Dopravní </w:t>
      </w:r>
      <w:proofErr w:type="spellStart"/>
      <w:r w:rsidRPr="005529CA">
        <w:rPr>
          <w:rFonts w:ascii="Arial" w:hAnsi="Arial" w:cs="Arial"/>
          <w:b/>
        </w:rPr>
        <w:t>VaV</w:t>
      </w:r>
      <w:proofErr w:type="spellEnd"/>
      <w:r w:rsidRPr="005529CA">
        <w:rPr>
          <w:rFonts w:ascii="Arial" w:hAnsi="Arial" w:cs="Arial"/>
          <w:b/>
        </w:rPr>
        <w:t xml:space="preserve"> centrum</w:t>
      </w:r>
      <w:r w:rsidRPr="005529CA">
        <w:rPr>
          <w:rFonts w:ascii="Arial" w:hAnsi="Arial" w:cs="Arial"/>
          <w:b/>
          <w:bCs/>
        </w:rPr>
        <w:t xml:space="preserve">“ </w:t>
      </w:r>
      <w:r w:rsidRPr="005529CA">
        <w:rPr>
          <w:rFonts w:ascii="Arial" w:hAnsi="Arial" w:cs="Arial"/>
        </w:rPr>
        <w:t>(dále jen „</w:t>
      </w:r>
      <w:r w:rsidRPr="005529CA">
        <w:rPr>
          <w:rFonts w:ascii="Arial" w:hAnsi="Arial" w:cs="Arial"/>
          <w:b/>
          <w:bCs/>
        </w:rPr>
        <w:t>veřejná zakázka</w:t>
      </w:r>
      <w:r w:rsidRPr="005529CA">
        <w:rPr>
          <w:rFonts w:ascii="Arial" w:hAnsi="Arial" w:cs="Arial"/>
        </w:rPr>
        <w:t>“), zadávaného v souladu se zákonem č. 137/2006 Sb., o veřejných zakázkách ve znění pozdějších předpisů (dále jen „</w:t>
      </w:r>
      <w:r w:rsidRPr="005529CA">
        <w:rPr>
          <w:rFonts w:ascii="Arial" w:hAnsi="Arial" w:cs="Arial"/>
          <w:b/>
          <w:bCs/>
        </w:rPr>
        <w:t>ZVZ</w:t>
      </w:r>
      <w:r w:rsidRPr="005529CA">
        <w:rPr>
          <w:rFonts w:ascii="Arial" w:hAnsi="Arial" w:cs="Arial"/>
        </w:rPr>
        <w:t xml:space="preserve">“). </w:t>
      </w:r>
    </w:p>
    <w:p w:rsidR="00D85A25" w:rsidRPr="005529CA" w:rsidRDefault="00D85A25" w:rsidP="00D85A25">
      <w:pPr>
        <w:pStyle w:val="Bezmezer"/>
        <w:numPr>
          <w:ilvl w:val="0"/>
          <w:numId w:val="2"/>
        </w:numPr>
        <w:tabs>
          <w:tab w:val="num" w:pos="1800"/>
        </w:tabs>
        <w:spacing w:after="120" w:line="280" w:lineRule="atLeast"/>
        <w:jc w:val="both"/>
        <w:rPr>
          <w:rFonts w:ascii="Arial" w:hAnsi="Arial" w:cs="Arial"/>
        </w:rPr>
      </w:pPr>
      <w:r w:rsidRPr="005529CA">
        <w:rPr>
          <w:rFonts w:ascii="Arial" w:hAnsi="Arial" w:cs="Arial"/>
        </w:rPr>
        <w:t xml:space="preserve">Nabídka Zhotovitele byla v zadávacím řízení uvedeném výše v odstavci 1 vybrána jako nejvýhodnější. </w:t>
      </w:r>
    </w:p>
    <w:p w:rsidR="00D85A25" w:rsidRPr="005529CA" w:rsidRDefault="00D85A25" w:rsidP="00D85A25">
      <w:pPr>
        <w:pStyle w:val="Bezmezer"/>
        <w:numPr>
          <w:ilvl w:val="0"/>
          <w:numId w:val="2"/>
        </w:numPr>
        <w:tabs>
          <w:tab w:val="num" w:pos="1800"/>
        </w:tabs>
        <w:spacing w:after="120" w:line="280" w:lineRule="atLeast"/>
        <w:jc w:val="both"/>
        <w:rPr>
          <w:rFonts w:ascii="Arial" w:hAnsi="Arial" w:cs="Arial"/>
        </w:rPr>
      </w:pPr>
      <w:r w:rsidRPr="005529CA">
        <w:rPr>
          <w:rFonts w:ascii="Arial" w:hAnsi="Arial" w:cs="Arial"/>
        </w:rPr>
        <w:t xml:space="preserve">Cílem předmětné veřejné zakázky je </w:t>
      </w:r>
      <w:r>
        <w:rPr>
          <w:rFonts w:ascii="Arial" w:hAnsi="Arial" w:cs="Arial"/>
        </w:rPr>
        <w:t>dodávka</w:t>
      </w:r>
      <w:r w:rsidRPr="005529CA">
        <w:rPr>
          <w:rFonts w:ascii="Arial" w:hAnsi="Arial" w:cs="Arial"/>
        </w:rPr>
        <w:t xml:space="preserve"> funkčního simulátoru řízení nákladních vozidel a autobusů. Objednatel má zájem na tom, aby bylo na základě činnosti Zhotovitele provedeno dílo, přičemž Zhotovitel si je tohoto Objednatelova zájmu plně vědom a je připraven provádět svoji činnost takovým způsobem, aby tento Objednatelův zájem byl náležitě uspokojen. </w:t>
      </w:r>
    </w:p>
    <w:p w:rsidR="00D85A25" w:rsidRPr="005529CA" w:rsidRDefault="00D85A25" w:rsidP="00D85A25">
      <w:pPr>
        <w:pStyle w:val="OdstavecSmlouvy"/>
        <w:keepLines w:val="0"/>
        <w:widowControl w:val="0"/>
        <w:numPr>
          <w:ilvl w:val="0"/>
          <w:numId w:val="2"/>
        </w:numPr>
        <w:tabs>
          <w:tab w:val="clear" w:pos="426"/>
          <w:tab w:val="clear" w:pos="1701"/>
        </w:tabs>
        <w:spacing w:line="280" w:lineRule="atLeast"/>
        <w:ind w:left="357" w:hanging="357"/>
        <w:rPr>
          <w:rFonts w:ascii="Arial" w:hAnsi="Arial" w:cs="Arial"/>
          <w:sz w:val="22"/>
          <w:szCs w:val="22"/>
        </w:rPr>
      </w:pPr>
      <w:r w:rsidRPr="005529CA">
        <w:rPr>
          <w:rFonts w:ascii="Arial" w:hAnsi="Arial" w:cs="Arial"/>
          <w:sz w:val="22"/>
          <w:szCs w:val="22"/>
        </w:rPr>
        <w:t xml:space="preserve">Zhotovitel si je vědom toho, že veřejná zakázka </w:t>
      </w:r>
      <w:r w:rsidR="007F037B">
        <w:rPr>
          <w:rFonts w:ascii="Arial" w:hAnsi="Arial" w:cs="Arial"/>
          <w:sz w:val="22"/>
          <w:szCs w:val="22"/>
        </w:rPr>
        <w:t>bude</w:t>
      </w:r>
      <w:r w:rsidR="007F037B" w:rsidRPr="005529CA">
        <w:rPr>
          <w:rFonts w:ascii="Arial" w:hAnsi="Arial" w:cs="Arial"/>
          <w:sz w:val="22"/>
          <w:szCs w:val="22"/>
        </w:rPr>
        <w:t xml:space="preserve"> </w:t>
      </w:r>
      <w:r w:rsidRPr="005529CA">
        <w:rPr>
          <w:rFonts w:ascii="Arial" w:hAnsi="Arial" w:cs="Arial"/>
          <w:sz w:val="22"/>
          <w:szCs w:val="22"/>
        </w:rPr>
        <w:t xml:space="preserve">financována z Operačního programu Výzkum a vývoj pro inovace (dále jen „OP </w:t>
      </w:r>
      <w:proofErr w:type="spellStart"/>
      <w:r w:rsidRPr="005529CA">
        <w:rPr>
          <w:rFonts w:ascii="Arial" w:hAnsi="Arial" w:cs="Arial"/>
          <w:sz w:val="22"/>
          <w:szCs w:val="22"/>
        </w:rPr>
        <w:t>VaVpI</w:t>
      </w:r>
      <w:proofErr w:type="spellEnd"/>
      <w:r w:rsidRPr="005529CA">
        <w:rPr>
          <w:rFonts w:ascii="Arial" w:hAnsi="Arial" w:cs="Arial"/>
          <w:sz w:val="22"/>
          <w:szCs w:val="22"/>
        </w:rPr>
        <w:t xml:space="preserve">“) Ministerstva školství, mládeže a tělovýchovy a prohlašuje, že bude dodržovat veškeré podmínky, které jsou mu tím kladeny. </w:t>
      </w:r>
    </w:p>
    <w:p w:rsidR="00D85A25" w:rsidRPr="005529CA" w:rsidRDefault="00D85A25" w:rsidP="00D85A25">
      <w:pPr>
        <w:pStyle w:val="Zkladntext"/>
        <w:numPr>
          <w:ilvl w:val="0"/>
          <w:numId w:val="2"/>
        </w:numPr>
        <w:tabs>
          <w:tab w:val="left" w:pos="540"/>
          <w:tab w:val="left" w:pos="1260"/>
          <w:tab w:val="left" w:pos="1980"/>
          <w:tab w:val="left" w:pos="3960"/>
        </w:tabs>
        <w:spacing w:line="280" w:lineRule="atLeast"/>
        <w:jc w:val="both"/>
        <w:rPr>
          <w:rFonts w:ascii="Arial" w:hAnsi="Arial" w:cs="Arial"/>
          <w:sz w:val="22"/>
          <w:szCs w:val="22"/>
        </w:rPr>
      </w:pPr>
      <w:r w:rsidRPr="005529CA">
        <w:rPr>
          <w:rFonts w:ascii="Arial" w:hAnsi="Arial" w:cs="Arial"/>
          <w:sz w:val="22"/>
          <w:szCs w:val="22"/>
        </w:rPr>
        <w:t>Zhotovitel prohlašuje, že prověřil správnost předaných podkladů Objednatelem, přezkoumal technickou specifikaci po stránce platných norem a předpisů a potvrzuje, že veškeré doklady, které převzal, Zhotoviteli umožní realizaci Díla a odpovídají zákonným podmínkám a všeobecně uznávanému stupni technického pokroku. Zhotovitel za ně přebírá ručení. Pokud se později zjistí, že bude nutno změnit technickou specifikaci dle této Smlouvy, v důsledku jejího rozporu s přísl. předpisy a zákony, Objednatel nebude akceptovat změnu sjednané ceny za Dílo uvedenou v tomto článku.</w:t>
      </w:r>
    </w:p>
    <w:p w:rsidR="00D85A25" w:rsidRPr="005529CA" w:rsidRDefault="00D85A25" w:rsidP="00D85A25">
      <w:pPr>
        <w:pStyle w:val="Zkladntext"/>
        <w:numPr>
          <w:ilvl w:val="0"/>
          <w:numId w:val="2"/>
        </w:numPr>
        <w:tabs>
          <w:tab w:val="left" w:pos="540"/>
          <w:tab w:val="left" w:pos="1260"/>
          <w:tab w:val="left" w:pos="1980"/>
          <w:tab w:val="left" w:pos="3960"/>
        </w:tabs>
        <w:spacing w:line="280" w:lineRule="atLeast"/>
        <w:jc w:val="both"/>
        <w:rPr>
          <w:rFonts w:ascii="Arial" w:hAnsi="Arial" w:cs="Arial"/>
        </w:rPr>
      </w:pPr>
      <w:r w:rsidRPr="005529CA">
        <w:rPr>
          <w:rFonts w:ascii="Arial" w:hAnsi="Arial" w:cs="Arial"/>
          <w:sz w:val="22"/>
          <w:szCs w:val="22"/>
        </w:rPr>
        <w:t xml:space="preserve">Povinností Zhotovitele bylo přezkoumat veškeré objemy a komplexnost prací a dodávek a jakékoliv pozdější prokazování chyb nebude Objednatelem akceptováno, přičemž důsledky z toho plynoucí nebudou mít vliv na změnu ceny Díla. Stejným způsobem bude postupováno i v případě, že se při provádění prací zjistí, že některá položka v těchto soupisech prací a dodávek úplně chybí, ačkoliv je její existence z předané technické specifikace zřejmá nebo pro zhotovení Díla, jeho plnou funkčnost a požadovanou kvalitu, nutná. </w:t>
      </w:r>
    </w:p>
    <w:p w:rsidR="00D85A25" w:rsidRPr="005529CA" w:rsidRDefault="00D85A25" w:rsidP="00D85A25">
      <w:pPr>
        <w:pStyle w:val="Zkladntext"/>
        <w:tabs>
          <w:tab w:val="left" w:pos="540"/>
          <w:tab w:val="left" w:pos="1260"/>
          <w:tab w:val="left" w:pos="1980"/>
          <w:tab w:val="left" w:pos="3960"/>
        </w:tabs>
        <w:spacing w:line="280" w:lineRule="atLeast"/>
        <w:ind w:left="360"/>
        <w:jc w:val="both"/>
        <w:rPr>
          <w:rFonts w:ascii="Arial" w:hAnsi="Arial" w:cs="Arial"/>
        </w:rPr>
      </w:pPr>
    </w:p>
    <w:p w:rsidR="00D85A25" w:rsidRPr="005529CA" w:rsidRDefault="00D85A25" w:rsidP="00D85A25">
      <w:pPr>
        <w:pStyle w:val="Zkladntextslovan"/>
        <w:numPr>
          <w:ilvl w:val="0"/>
          <w:numId w:val="0"/>
        </w:numPr>
        <w:spacing w:after="0"/>
        <w:ind w:left="340" w:hanging="340"/>
        <w:jc w:val="center"/>
        <w:rPr>
          <w:rFonts w:ascii="Arial" w:hAnsi="Arial" w:cs="Arial"/>
          <w:b/>
          <w:sz w:val="22"/>
        </w:rPr>
      </w:pPr>
      <w:r w:rsidRPr="005529CA">
        <w:rPr>
          <w:rFonts w:ascii="Arial" w:hAnsi="Arial" w:cs="Arial"/>
          <w:b/>
          <w:sz w:val="22"/>
        </w:rPr>
        <w:t>Článek III.</w:t>
      </w:r>
    </w:p>
    <w:p w:rsidR="00D85A25" w:rsidRPr="005529CA" w:rsidRDefault="00D85A25" w:rsidP="00D85A25">
      <w:pPr>
        <w:pStyle w:val="Zkladntext"/>
        <w:jc w:val="center"/>
        <w:rPr>
          <w:rFonts w:ascii="Arial" w:hAnsi="Arial" w:cs="Arial"/>
          <w:i/>
          <w:sz w:val="22"/>
          <w:szCs w:val="22"/>
        </w:rPr>
      </w:pPr>
      <w:r w:rsidRPr="005529CA">
        <w:rPr>
          <w:rFonts w:ascii="Arial" w:hAnsi="Arial" w:cs="Arial"/>
          <w:i/>
          <w:sz w:val="22"/>
          <w:szCs w:val="22"/>
        </w:rPr>
        <w:t>Předmět smlouvy</w:t>
      </w:r>
    </w:p>
    <w:p w:rsidR="00D85A25" w:rsidRPr="005529CA" w:rsidRDefault="00D85A25" w:rsidP="00D85A25">
      <w:pPr>
        <w:pStyle w:val="Zkladntext"/>
        <w:numPr>
          <w:ilvl w:val="0"/>
          <w:numId w:val="4"/>
        </w:numPr>
        <w:tabs>
          <w:tab w:val="left" w:pos="540"/>
          <w:tab w:val="left" w:pos="1260"/>
          <w:tab w:val="left" w:pos="1980"/>
          <w:tab w:val="left" w:pos="3960"/>
        </w:tabs>
        <w:spacing w:line="280" w:lineRule="atLeast"/>
        <w:jc w:val="both"/>
        <w:rPr>
          <w:rFonts w:ascii="Arial" w:hAnsi="Arial" w:cs="Arial"/>
          <w:sz w:val="22"/>
          <w:szCs w:val="22"/>
        </w:rPr>
      </w:pPr>
      <w:r w:rsidRPr="005529CA">
        <w:rPr>
          <w:rFonts w:ascii="Arial" w:hAnsi="Arial" w:cs="Arial"/>
          <w:sz w:val="22"/>
          <w:szCs w:val="22"/>
        </w:rPr>
        <w:t xml:space="preserve">Předmětem této smlouvy je závazek Zhotovitele provést dílo specifikované v článku II odstavec 3 a v článku III. odstavec 2 </w:t>
      </w:r>
      <w:proofErr w:type="gramStart"/>
      <w:r w:rsidRPr="005529CA">
        <w:rPr>
          <w:rFonts w:ascii="Arial" w:hAnsi="Arial" w:cs="Arial"/>
          <w:sz w:val="22"/>
          <w:szCs w:val="22"/>
        </w:rPr>
        <w:t>této</w:t>
      </w:r>
      <w:proofErr w:type="gramEnd"/>
      <w:r w:rsidRPr="005529CA">
        <w:rPr>
          <w:rFonts w:ascii="Arial" w:hAnsi="Arial" w:cs="Arial"/>
          <w:sz w:val="22"/>
          <w:szCs w:val="22"/>
        </w:rPr>
        <w:t xml:space="preserve"> smlouvy, dodat objednateli předmět plnění do místa dodání, jeho montáž a instalace, zprovoznění včetně provedení funkční zkoušky a zaškolení obsluhujícího personálu Objednatele, a to řádně a včas (dále jen „předmět plnění“). Přesná specifikace předmětu plnění je uvedena v příloze č. 1, která tvoří nedílnou součást této smlouvy. </w:t>
      </w:r>
    </w:p>
    <w:p w:rsidR="00D85A25" w:rsidRDefault="00D85A25" w:rsidP="00D85A25">
      <w:pPr>
        <w:pStyle w:val="Zkladntext"/>
        <w:numPr>
          <w:ilvl w:val="0"/>
          <w:numId w:val="4"/>
        </w:numPr>
        <w:tabs>
          <w:tab w:val="left" w:pos="540"/>
          <w:tab w:val="left" w:pos="1260"/>
          <w:tab w:val="left" w:pos="1980"/>
          <w:tab w:val="left" w:pos="3960"/>
        </w:tabs>
        <w:spacing w:line="280" w:lineRule="atLeast"/>
        <w:jc w:val="both"/>
        <w:rPr>
          <w:rFonts w:ascii="Arial" w:hAnsi="Arial" w:cs="Arial"/>
          <w:sz w:val="22"/>
          <w:szCs w:val="22"/>
        </w:rPr>
      </w:pPr>
      <w:r w:rsidRPr="005529CA">
        <w:rPr>
          <w:rFonts w:ascii="Arial" w:hAnsi="Arial" w:cs="Arial"/>
          <w:sz w:val="22"/>
          <w:szCs w:val="22"/>
        </w:rPr>
        <w:lastRenderedPageBreak/>
        <w:t>Základní funkcí dodaného vybavení je simulátor jízdy. Simulátor jízdy bude sloužit zejména k výzkumu a předvád</w:t>
      </w:r>
      <w:r>
        <w:rPr>
          <w:rFonts w:ascii="Arial" w:hAnsi="Arial" w:cs="Arial"/>
          <w:sz w:val="22"/>
          <w:szCs w:val="22"/>
        </w:rPr>
        <w:t>ění na rozhraní člověk – stroj.</w:t>
      </w:r>
    </w:p>
    <w:p w:rsidR="00D85A25" w:rsidRPr="005529CA" w:rsidRDefault="00D85A25" w:rsidP="00D85A25">
      <w:pPr>
        <w:pStyle w:val="Zkladntext"/>
        <w:numPr>
          <w:ilvl w:val="0"/>
          <w:numId w:val="4"/>
        </w:numPr>
        <w:tabs>
          <w:tab w:val="left" w:pos="540"/>
          <w:tab w:val="left" w:pos="1260"/>
          <w:tab w:val="left" w:pos="1980"/>
          <w:tab w:val="left" w:pos="3960"/>
        </w:tabs>
        <w:spacing w:line="280" w:lineRule="atLeast"/>
        <w:jc w:val="both"/>
        <w:rPr>
          <w:rFonts w:ascii="Arial" w:hAnsi="Arial" w:cs="Arial"/>
          <w:sz w:val="22"/>
          <w:szCs w:val="22"/>
        </w:rPr>
      </w:pPr>
      <w:r w:rsidRPr="005529CA">
        <w:rPr>
          <w:rFonts w:ascii="Arial" w:hAnsi="Arial" w:cs="Arial"/>
          <w:bCs/>
          <w:sz w:val="22"/>
          <w:szCs w:val="22"/>
        </w:rPr>
        <w:t xml:space="preserve">Zhotovitel </w:t>
      </w:r>
      <w:r w:rsidRPr="005529CA">
        <w:rPr>
          <w:rFonts w:ascii="Arial" w:hAnsi="Arial" w:cs="Arial"/>
          <w:sz w:val="22"/>
          <w:szCs w:val="22"/>
        </w:rPr>
        <w:t>se zavazuje ke všem výrobkům a zboží dodávaným v rámci předmětu plnění dodat a doložit:</w:t>
      </w:r>
    </w:p>
    <w:p w:rsidR="00D85A25" w:rsidRPr="005529CA" w:rsidRDefault="00D85A25" w:rsidP="00D85A25">
      <w:pPr>
        <w:pStyle w:val="Zkladntext"/>
        <w:numPr>
          <w:ilvl w:val="0"/>
          <w:numId w:val="5"/>
        </w:numPr>
        <w:tabs>
          <w:tab w:val="clear" w:pos="2580"/>
          <w:tab w:val="num" w:pos="720"/>
          <w:tab w:val="left" w:pos="1260"/>
          <w:tab w:val="left" w:pos="1980"/>
          <w:tab w:val="left" w:pos="3780"/>
        </w:tabs>
        <w:spacing w:after="0" w:line="280" w:lineRule="atLeast"/>
        <w:ind w:left="714" w:hanging="357"/>
        <w:jc w:val="both"/>
        <w:rPr>
          <w:rFonts w:ascii="Arial" w:hAnsi="Arial" w:cs="Arial"/>
          <w:sz w:val="22"/>
          <w:szCs w:val="22"/>
        </w:rPr>
      </w:pPr>
      <w:r w:rsidRPr="005529CA">
        <w:rPr>
          <w:rFonts w:ascii="Arial" w:hAnsi="Arial" w:cs="Arial"/>
          <w:sz w:val="22"/>
          <w:szCs w:val="22"/>
        </w:rPr>
        <w:t>platná prohlášení o shodě nebo jejich kopie, vydaná dle evropské či národní legislativy,</w:t>
      </w:r>
    </w:p>
    <w:p w:rsidR="00D85A25" w:rsidRPr="005529CA" w:rsidRDefault="00D85A25" w:rsidP="00D85A25">
      <w:pPr>
        <w:pStyle w:val="Zkladntext"/>
        <w:numPr>
          <w:ilvl w:val="0"/>
          <w:numId w:val="5"/>
        </w:numPr>
        <w:tabs>
          <w:tab w:val="clear" w:pos="2580"/>
          <w:tab w:val="num" w:pos="720"/>
          <w:tab w:val="left" w:pos="1260"/>
          <w:tab w:val="left" w:pos="1980"/>
          <w:tab w:val="left" w:pos="3780"/>
        </w:tabs>
        <w:spacing w:after="0" w:line="280" w:lineRule="atLeast"/>
        <w:ind w:left="714" w:hanging="357"/>
        <w:jc w:val="both"/>
        <w:rPr>
          <w:rFonts w:ascii="Arial" w:hAnsi="Arial" w:cs="Arial"/>
          <w:sz w:val="22"/>
          <w:szCs w:val="22"/>
        </w:rPr>
      </w:pPr>
      <w:r w:rsidRPr="005529CA">
        <w:rPr>
          <w:rFonts w:ascii="Arial" w:hAnsi="Arial" w:cs="Arial"/>
          <w:sz w:val="22"/>
          <w:szCs w:val="22"/>
        </w:rPr>
        <w:t>osvědčení, certifikáty a atesty, které jsou vydávány k tomu oprávněnými osobami pro jednotlivé specifické druhy subdodávek dle zvláštních předpisů,</w:t>
      </w:r>
    </w:p>
    <w:p w:rsidR="00D85A25" w:rsidRPr="005529CA" w:rsidRDefault="00D85A25" w:rsidP="00D85A25">
      <w:pPr>
        <w:pStyle w:val="Zkladntext"/>
        <w:numPr>
          <w:ilvl w:val="0"/>
          <w:numId w:val="5"/>
        </w:numPr>
        <w:tabs>
          <w:tab w:val="clear" w:pos="2580"/>
          <w:tab w:val="num" w:pos="720"/>
          <w:tab w:val="left" w:pos="1260"/>
          <w:tab w:val="left" w:pos="1980"/>
          <w:tab w:val="left" w:pos="3780"/>
        </w:tabs>
        <w:spacing w:after="0" w:line="280" w:lineRule="atLeast"/>
        <w:ind w:left="714" w:hanging="357"/>
        <w:jc w:val="both"/>
        <w:rPr>
          <w:rFonts w:ascii="Arial" w:hAnsi="Arial" w:cs="Arial"/>
          <w:sz w:val="22"/>
          <w:szCs w:val="22"/>
        </w:rPr>
      </w:pPr>
      <w:r w:rsidRPr="005529CA">
        <w:rPr>
          <w:rFonts w:ascii="Arial" w:hAnsi="Arial" w:cs="Arial"/>
          <w:sz w:val="22"/>
          <w:szCs w:val="22"/>
        </w:rPr>
        <w:t xml:space="preserve">návody k obsluze a uživatelské dokumentace, včetně manuálu pro software, v českém </w:t>
      </w:r>
      <w:r>
        <w:rPr>
          <w:rFonts w:ascii="Arial" w:hAnsi="Arial" w:cs="Arial"/>
          <w:sz w:val="22"/>
          <w:szCs w:val="22"/>
        </w:rPr>
        <w:t>nebo</w:t>
      </w:r>
      <w:r w:rsidRPr="005529CA">
        <w:rPr>
          <w:rFonts w:ascii="Arial" w:hAnsi="Arial" w:cs="Arial"/>
          <w:sz w:val="22"/>
          <w:szCs w:val="22"/>
        </w:rPr>
        <w:t xml:space="preserve"> anglickém jazyce,</w:t>
      </w:r>
    </w:p>
    <w:p w:rsidR="00D85A25" w:rsidRPr="005529CA" w:rsidRDefault="00D85A25" w:rsidP="00D85A25">
      <w:pPr>
        <w:pStyle w:val="Zkladntext"/>
        <w:numPr>
          <w:ilvl w:val="0"/>
          <w:numId w:val="5"/>
        </w:numPr>
        <w:tabs>
          <w:tab w:val="clear" w:pos="2580"/>
          <w:tab w:val="num" w:pos="720"/>
          <w:tab w:val="left" w:pos="1260"/>
          <w:tab w:val="left" w:pos="1980"/>
          <w:tab w:val="left" w:pos="3780"/>
        </w:tabs>
        <w:spacing w:after="0" w:line="280" w:lineRule="atLeast"/>
        <w:ind w:left="714" w:hanging="357"/>
        <w:jc w:val="both"/>
        <w:rPr>
          <w:rFonts w:ascii="Arial" w:hAnsi="Arial" w:cs="Arial"/>
          <w:sz w:val="22"/>
          <w:szCs w:val="22"/>
        </w:rPr>
      </w:pPr>
      <w:r w:rsidRPr="005529CA">
        <w:rPr>
          <w:rFonts w:ascii="Arial" w:hAnsi="Arial" w:cs="Arial"/>
          <w:sz w:val="22"/>
          <w:szCs w:val="22"/>
        </w:rPr>
        <w:t>příslušenství nutné pro funkci a ověřování stavu zařízení.</w:t>
      </w:r>
    </w:p>
    <w:p w:rsidR="00D85A25" w:rsidRPr="005529CA" w:rsidRDefault="00D85A25" w:rsidP="00E251E2">
      <w:pPr>
        <w:pStyle w:val="Zkladntext"/>
        <w:spacing w:line="280" w:lineRule="atLeast"/>
        <w:ind w:left="426"/>
        <w:jc w:val="both"/>
        <w:rPr>
          <w:rFonts w:ascii="Arial" w:hAnsi="Arial" w:cs="Arial"/>
          <w:sz w:val="22"/>
          <w:szCs w:val="22"/>
        </w:rPr>
      </w:pPr>
      <w:r w:rsidRPr="005529CA">
        <w:rPr>
          <w:rFonts w:ascii="Arial" w:hAnsi="Arial" w:cs="Arial"/>
          <w:sz w:val="22"/>
          <w:szCs w:val="22"/>
        </w:rPr>
        <w:t>Doklady, prokazující kvalitativní technické vlastnosti výrobků, musí být platné po celou dobu realizace předmětu smlouvy, nejpozději od okamžiku uvedení zařízení do provozu a jeho předání Objednateli.</w:t>
      </w:r>
    </w:p>
    <w:p w:rsidR="00D85A25" w:rsidRPr="005529CA" w:rsidRDefault="00D85A25" w:rsidP="00D85A25">
      <w:pPr>
        <w:pStyle w:val="Zkladntextslovan"/>
        <w:numPr>
          <w:ilvl w:val="0"/>
          <w:numId w:val="23"/>
        </w:numPr>
        <w:tabs>
          <w:tab w:val="clear" w:pos="717"/>
        </w:tabs>
        <w:ind w:left="426" w:hanging="426"/>
        <w:rPr>
          <w:rFonts w:ascii="Arial" w:hAnsi="Arial" w:cs="Arial"/>
          <w:sz w:val="22"/>
        </w:rPr>
      </w:pPr>
      <w:r w:rsidRPr="005529CA">
        <w:rPr>
          <w:rFonts w:ascii="Arial" w:hAnsi="Arial" w:cs="Arial"/>
          <w:sz w:val="22"/>
        </w:rPr>
        <w:t>Provedením díla ve smyslu odst. 1 tohoto článku se rozumí zejména provedení veškerých prací a dodávek, které jsou nezbytné pro realizaci Díla podle této Smlouvy, a to i v případě, že práce nebo dodávky nejsou součástí této Smlouvy či přílohy k této Smlouvě. Závazek Zhotovitele provést Dílo zahrnuje zejména provedení montážních a jiných výkonů a služeb včetně obstarání pracovních sil, mechanizmů a materiálů, které jsou nutné k provedení Díla podle této Smlouvy, provedení všech předepsaných zkoušek a revizí a zpracování dokumentace skutečného provedení Díla.</w:t>
      </w:r>
    </w:p>
    <w:p w:rsidR="00D85A25" w:rsidRPr="005529CA" w:rsidRDefault="00D85A25" w:rsidP="00D85A25">
      <w:pPr>
        <w:pStyle w:val="Zkladntextslovan"/>
        <w:numPr>
          <w:ilvl w:val="0"/>
          <w:numId w:val="23"/>
        </w:numPr>
        <w:tabs>
          <w:tab w:val="clear" w:pos="717"/>
        </w:tabs>
        <w:ind w:left="426" w:hanging="426"/>
        <w:rPr>
          <w:rFonts w:ascii="Arial" w:hAnsi="Arial" w:cs="Arial"/>
          <w:sz w:val="22"/>
        </w:rPr>
      </w:pPr>
      <w:r w:rsidRPr="005529CA">
        <w:rPr>
          <w:rFonts w:ascii="Arial" w:hAnsi="Arial" w:cs="Arial"/>
          <w:sz w:val="22"/>
        </w:rPr>
        <w:t>Strany se mohou písemným dodatkem k této Smlouvě dohodnout na změně rozsahu Díla.</w:t>
      </w:r>
    </w:p>
    <w:p w:rsidR="00D85A25" w:rsidRPr="005529CA" w:rsidRDefault="00D85A25" w:rsidP="00D85A25">
      <w:pPr>
        <w:pStyle w:val="Zkladntextslovan"/>
        <w:numPr>
          <w:ilvl w:val="0"/>
          <w:numId w:val="23"/>
        </w:numPr>
        <w:tabs>
          <w:tab w:val="clear" w:pos="717"/>
        </w:tabs>
        <w:ind w:left="426" w:hanging="426"/>
        <w:rPr>
          <w:rFonts w:ascii="Arial" w:hAnsi="Arial" w:cs="Arial"/>
          <w:sz w:val="22"/>
        </w:rPr>
      </w:pPr>
      <w:r w:rsidRPr="005529CA">
        <w:rPr>
          <w:rFonts w:ascii="Arial" w:hAnsi="Arial" w:cs="Arial"/>
          <w:sz w:val="22"/>
        </w:rPr>
        <w:t>Zhotovitel je povinen zjistit s vynaložením odborné péče veškeré překážky bránící provedení Díla způsobem a v rozsahu vymezeném touto Smlouvou a písemně o nich informovat Objednatele nejpozději před podpisem Smlouvy a započetím provádění Díla. Nesplní-li Zhotovitel včas tuto povinnost, nemá nárok na cenu za část Díla provedenou Zhotovitelem do doby zjištění takové překážky.</w:t>
      </w:r>
    </w:p>
    <w:p w:rsidR="00D85A25" w:rsidRPr="005529CA" w:rsidRDefault="00D85A25" w:rsidP="00D85A25">
      <w:pPr>
        <w:pStyle w:val="Zkladntextslovan"/>
        <w:numPr>
          <w:ilvl w:val="0"/>
          <w:numId w:val="0"/>
        </w:numPr>
        <w:ind w:left="284" w:hanging="284"/>
        <w:rPr>
          <w:rFonts w:ascii="Arial" w:hAnsi="Arial" w:cs="Arial"/>
          <w:highlight w:val="yellow"/>
        </w:rPr>
      </w:pPr>
    </w:p>
    <w:p w:rsidR="00D85A25" w:rsidRPr="005529CA" w:rsidRDefault="00D85A25" w:rsidP="00D85A25">
      <w:pPr>
        <w:pStyle w:val="Zkladntextslovan"/>
        <w:numPr>
          <w:ilvl w:val="0"/>
          <w:numId w:val="0"/>
        </w:numPr>
        <w:spacing w:after="0"/>
        <w:ind w:left="340" w:hanging="340"/>
        <w:jc w:val="center"/>
        <w:rPr>
          <w:rFonts w:ascii="Arial" w:hAnsi="Arial" w:cs="Arial"/>
          <w:b/>
          <w:sz w:val="22"/>
        </w:rPr>
      </w:pPr>
      <w:r w:rsidRPr="005529CA">
        <w:rPr>
          <w:rFonts w:ascii="Arial" w:hAnsi="Arial" w:cs="Arial"/>
          <w:b/>
          <w:sz w:val="22"/>
        </w:rPr>
        <w:t>Článek IV.</w:t>
      </w:r>
    </w:p>
    <w:p w:rsidR="00D85A25" w:rsidRPr="005529CA" w:rsidRDefault="00D85A25" w:rsidP="00D85A25">
      <w:pPr>
        <w:pStyle w:val="Nadpis5"/>
        <w:keepLines w:val="0"/>
        <w:numPr>
          <w:ilvl w:val="4"/>
          <w:numId w:val="0"/>
        </w:numPr>
        <w:tabs>
          <w:tab w:val="left" w:pos="709"/>
          <w:tab w:val="left" w:pos="851"/>
          <w:tab w:val="left" w:pos="993"/>
        </w:tabs>
        <w:suppressAutoHyphens/>
        <w:spacing w:before="0"/>
        <w:jc w:val="center"/>
        <w:rPr>
          <w:rFonts w:ascii="Arial" w:hAnsi="Arial" w:cs="Arial"/>
          <w:i/>
          <w:sz w:val="22"/>
          <w:szCs w:val="22"/>
        </w:rPr>
      </w:pPr>
      <w:r w:rsidRPr="005529CA">
        <w:rPr>
          <w:rFonts w:ascii="Arial" w:hAnsi="Arial" w:cs="Arial"/>
          <w:i/>
          <w:sz w:val="22"/>
          <w:szCs w:val="22"/>
        </w:rPr>
        <w:t>Cena díla</w:t>
      </w:r>
    </w:p>
    <w:p w:rsidR="00D85A25" w:rsidRPr="005529CA" w:rsidRDefault="00D85A25" w:rsidP="00D85A25">
      <w:pPr>
        <w:tabs>
          <w:tab w:val="left" w:pos="709"/>
          <w:tab w:val="left" w:pos="851"/>
          <w:tab w:val="left" w:pos="993"/>
        </w:tabs>
        <w:ind w:left="426"/>
        <w:jc w:val="both"/>
        <w:rPr>
          <w:rFonts w:ascii="Arial" w:hAnsi="Arial" w:cs="Arial"/>
          <w:sz w:val="22"/>
          <w:szCs w:val="22"/>
        </w:rPr>
      </w:pPr>
    </w:p>
    <w:p w:rsidR="00D85A25" w:rsidRPr="005529CA" w:rsidRDefault="00D85A25" w:rsidP="00D85A25">
      <w:pPr>
        <w:numPr>
          <w:ilvl w:val="0"/>
          <w:numId w:val="11"/>
        </w:numPr>
        <w:tabs>
          <w:tab w:val="clear" w:pos="360"/>
          <w:tab w:val="num" w:pos="284"/>
          <w:tab w:val="left" w:pos="709"/>
          <w:tab w:val="left" w:pos="851"/>
          <w:tab w:val="left" w:pos="993"/>
        </w:tabs>
        <w:suppressAutoHyphens/>
        <w:ind w:left="426" w:hanging="426"/>
        <w:jc w:val="both"/>
        <w:rPr>
          <w:rFonts w:ascii="Arial" w:hAnsi="Arial" w:cs="Arial"/>
          <w:sz w:val="22"/>
          <w:szCs w:val="22"/>
        </w:rPr>
      </w:pPr>
      <w:r w:rsidRPr="005529CA">
        <w:rPr>
          <w:rFonts w:ascii="Arial" w:hAnsi="Arial" w:cs="Arial"/>
          <w:sz w:val="22"/>
          <w:szCs w:val="22"/>
        </w:rPr>
        <w:t xml:space="preserve">Smluvní strany se dohodly, že za provedení Díla podle článku </w:t>
      </w:r>
      <w:proofErr w:type="spellStart"/>
      <w:r w:rsidRPr="005529CA">
        <w:rPr>
          <w:rFonts w:ascii="Arial" w:hAnsi="Arial" w:cs="Arial"/>
          <w:sz w:val="22"/>
          <w:szCs w:val="22"/>
        </w:rPr>
        <w:t>lII</w:t>
      </w:r>
      <w:proofErr w:type="spellEnd"/>
      <w:r w:rsidRPr="005529CA">
        <w:rPr>
          <w:rFonts w:ascii="Arial" w:hAnsi="Arial" w:cs="Arial"/>
          <w:sz w:val="22"/>
          <w:szCs w:val="22"/>
        </w:rPr>
        <w:t xml:space="preserve"> této Smlouvy zaplatí Objednatel Zhotoviteli sjednanou celkovou cenu </w:t>
      </w:r>
    </w:p>
    <w:p w:rsidR="00B27EE0" w:rsidRPr="00604858" w:rsidDel="00763FFE" w:rsidRDefault="00AF1B1B" w:rsidP="00A243D3">
      <w:pPr>
        <w:tabs>
          <w:tab w:val="left" w:pos="709"/>
          <w:tab w:val="left" w:pos="851"/>
          <w:tab w:val="left" w:pos="993"/>
        </w:tabs>
        <w:suppressAutoHyphens/>
        <w:spacing w:line="276" w:lineRule="auto"/>
        <w:jc w:val="both"/>
        <w:rPr>
          <w:del w:id="2" w:author="Dolecek" w:date="2014-08-12T08:57:00Z"/>
          <w:rFonts w:ascii="Arial" w:hAnsi="Arial" w:cs="Arial"/>
          <w:sz w:val="22"/>
          <w:szCs w:val="22"/>
        </w:rPr>
      </w:pPr>
      <w:del w:id="3" w:author="Dolecek" w:date="2014-08-12T08:57:00Z">
        <w:r w:rsidRPr="00604858" w:rsidDel="00763FFE">
          <w:rPr>
            <w:rFonts w:ascii="Arial" w:hAnsi="Arial" w:cs="Arial"/>
            <w:sz w:val="22"/>
            <w:szCs w:val="22"/>
          </w:rPr>
          <w:delText>A</w:delText>
        </w:r>
        <w:r w:rsidR="00A243D3" w:rsidRPr="00604858" w:rsidDel="00763FFE">
          <w:rPr>
            <w:rFonts w:ascii="Arial" w:hAnsi="Arial" w:cs="Arial"/>
            <w:sz w:val="22"/>
            <w:szCs w:val="22"/>
          </w:rPr>
          <w:delText xml:space="preserve">. </w:delText>
        </w:r>
        <w:r w:rsidR="00FE2035" w:rsidRPr="00604858" w:rsidDel="00763FFE">
          <w:rPr>
            <w:rFonts w:ascii="Arial" w:hAnsi="Arial" w:cs="Arial"/>
            <w:sz w:val="22"/>
            <w:szCs w:val="22"/>
          </w:rPr>
          <w:delText xml:space="preserve">cena za </w:delText>
        </w:r>
        <w:r w:rsidR="00AE45FD" w:rsidRPr="00604858" w:rsidDel="00763FFE">
          <w:rPr>
            <w:rFonts w:ascii="Arial" w:hAnsi="Arial" w:cs="Arial"/>
            <w:sz w:val="22"/>
            <w:szCs w:val="22"/>
          </w:rPr>
          <w:delText xml:space="preserve">kompletně funkční </w:delText>
        </w:r>
        <w:r w:rsidR="00FE2035" w:rsidRPr="00604858" w:rsidDel="00763FFE">
          <w:rPr>
            <w:rFonts w:ascii="Arial" w:hAnsi="Arial" w:cs="Arial"/>
            <w:sz w:val="22"/>
            <w:szCs w:val="22"/>
          </w:rPr>
          <w:delText xml:space="preserve">simulátor nákladního vozidla/autobusu </w:delText>
        </w:r>
        <w:r w:rsidR="00B27EE0" w:rsidRPr="00604858" w:rsidDel="00763FFE">
          <w:rPr>
            <w:rFonts w:ascii="Arial" w:hAnsi="Arial" w:cs="Arial"/>
            <w:sz w:val="22"/>
            <w:szCs w:val="22"/>
          </w:rPr>
          <w:delText xml:space="preserve">včetně funkčního střediska operátora </w:delText>
        </w:r>
        <w:r w:rsidR="00FE2035" w:rsidRPr="00604858" w:rsidDel="00763FFE">
          <w:rPr>
            <w:rFonts w:ascii="Arial" w:hAnsi="Arial" w:cs="Arial"/>
            <w:sz w:val="22"/>
            <w:szCs w:val="22"/>
          </w:rPr>
          <w:delText xml:space="preserve">ve výši </w:delText>
        </w:r>
        <w:r w:rsidR="00FE2035" w:rsidRPr="00604858" w:rsidDel="00763FFE">
          <w:rPr>
            <w:rFonts w:ascii="Arial" w:hAnsi="Arial" w:cs="Arial"/>
            <w:sz w:val="22"/>
            <w:szCs w:val="22"/>
            <w:highlight w:val="yellow"/>
          </w:rPr>
          <w:delText>...............</w:delText>
        </w:r>
        <w:r w:rsidR="00FE2035" w:rsidRPr="00604858" w:rsidDel="00763FFE">
          <w:rPr>
            <w:rFonts w:ascii="Arial" w:hAnsi="Arial" w:cs="Arial"/>
            <w:sz w:val="22"/>
            <w:szCs w:val="22"/>
          </w:rPr>
          <w:delText>,- Kč bez DPH</w:delText>
        </w:r>
      </w:del>
    </w:p>
    <w:p w:rsidR="00FE2035" w:rsidDel="00763FFE" w:rsidRDefault="00AF1B1B">
      <w:pPr>
        <w:tabs>
          <w:tab w:val="left" w:pos="709"/>
          <w:tab w:val="left" w:pos="851"/>
          <w:tab w:val="left" w:pos="993"/>
        </w:tabs>
        <w:suppressAutoHyphens/>
        <w:spacing w:line="276" w:lineRule="auto"/>
        <w:jc w:val="both"/>
        <w:rPr>
          <w:del w:id="4" w:author="Dolecek" w:date="2014-08-12T08:57:00Z"/>
          <w:rFonts w:ascii="Arial" w:hAnsi="Arial" w:cs="Arial"/>
          <w:sz w:val="22"/>
          <w:szCs w:val="22"/>
        </w:rPr>
      </w:pPr>
      <w:del w:id="5" w:author="Dolecek" w:date="2014-08-12T08:57:00Z">
        <w:r w:rsidRPr="00604858" w:rsidDel="00763FFE">
          <w:rPr>
            <w:rFonts w:ascii="Arial" w:hAnsi="Arial" w:cs="Arial"/>
            <w:sz w:val="22"/>
            <w:szCs w:val="22"/>
          </w:rPr>
          <w:delText xml:space="preserve">B </w:delText>
        </w:r>
        <w:r w:rsidR="00A243D3" w:rsidRPr="00604858" w:rsidDel="00763FFE">
          <w:rPr>
            <w:rFonts w:ascii="Arial" w:hAnsi="Arial" w:cs="Arial"/>
            <w:sz w:val="22"/>
            <w:szCs w:val="22"/>
          </w:rPr>
          <w:delText xml:space="preserve"> </w:delText>
        </w:r>
        <w:r w:rsidR="00FE2035" w:rsidRPr="00604858" w:rsidDel="00763FFE">
          <w:rPr>
            <w:rFonts w:ascii="Arial" w:hAnsi="Arial" w:cs="Arial"/>
            <w:sz w:val="22"/>
            <w:szCs w:val="22"/>
          </w:rPr>
          <w:delText xml:space="preserve">cena za </w:delText>
        </w:r>
        <w:r w:rsidR="00893734" w:rsidRPr="00604858" w:rsidDel="00763FFE">
          <w:rPr>
            <w:rFonts w:ascii="Arial" w:hAnsi="Arial" w:cs="Arial"/>
            <w:sz w:val="22"/>
            <w:szCs w:val="22"/>
          </w:rPr>
          <w:delText xml:space="preserve"> závěrečnou kompletaci a harmonizaci všech dodaných částí plnění dle této smlouvy</w:delText>
        </w:r>
        <w:r w:rsidR="00FE2035" w:rsidRPr="00604858" w:rsidDel="00763FFE">
          <w:rPr>
            <w:rFonts w:ascii="Arial" w:hAnsi="Arial" w:cs="Arial"/>
            <w:sz w:val="22"/>
            <w:szCs w:val="22"/>
            <w:highlight w:val="yellow"/>
          </w:rPr>
          <w:delText>.....................</w:delText>
        </w:r>
        <w:r w:rsidR="00A243D3" w:rsidRPr="00604858" w:rsidDel="00763FFE">
          <w:rPr>
            <w:rFonts w:ascii="Arial" w:hAnsi="Arial" w:cs="Arial"/>
            <w:sz w:val="22"/>
            <w:szCs w:val="22"/>
            <w:highlight w:val="yellow"/>
          </w:rPr>
          <w:delText>.......</w:delText>
        </w:r>
        <w:r w:rsidR="00FE2035" w:rsidRPr="00604858" w:rsidDel="00763FFE">
          <w:rPr>
            <w:rFonts w:ascii="Arial" w:hAnsi="Arial" w:cs="Arial"/>
            <w:sz w:val="22"/>
            <w:szCs w:val="22"/>
            <w:highlight w:val="yellow"/>
          </w:rPr>
          <w:delText>..</w:delText>
        </w:r>
        <w:r w:rsidR="00FE2035" w:rsidRPr="00604858" w:rsidDel="00763FFE">
          <w:rPr>
            <w:rFonts w:ascii="Arial" w:hAnsi="Arial" w:cs="Arial"/>
            <w:sz w:val="22"/>
            <w:szCs w:val="22"/>
          </w:rPr>
          <w:delText>,- Kč bez DPH</w:delText>
        </w:r>
      </w:del>
    </w:p>
    <w:p w:rsidR="00FE2035" w:rsidRPr="005529CA" w:rsidRDefault="00FE2035" w:rsidP="00D85A25">
      <w:pPr>
        <w:tabs>
          <w:tab w:val="left" w:pos="709"/>
          <w:tab w:val="left" w:pos="851"/>
          <w:tab w:val="left" w:pos="993"/>
        </w:tabs>
        <w:suppressAutoHyphens/>
        <w:ind w:left="426"/>
        <w:jc w:val="both"/>
        <w:rPr>
          <w:rFonts w:ascii="Arial" w:hAnsi="Arial" w:cs="Arial"/>
          <w:sz w:val="22"/>
          <w:szCs w:val="22"/>
        </w:rPr>
      </w:pPr>
    </w:p>
    <w:p w:rsidR="00D85A25" w:rsidRPr="005529CA" w:rsidRDefault="00D85A25" w:rsidP="00D85A25">
      <w:pPr>
        <w:tabs>
          <w:tab w:val="left" w:pos="709"/>
          <w:tab w:val="left" w:pos="851"/>
          <w:tab w:val="left" w:pos="993"/>
        </w:tabs>
        <w:suppressAutoHyphens/>
        <w:ind w:left="426"/>
        <w:jc w:val="both"/>
        <w:rPr>
          <w:rFonts w:ascii="Arial" w:hAnsi="Arial" w:cs="Arial"/>
          <w:sz w:val="22"/>
          <w:szCs w:val="22"/>
        </w:rPr>
      </w:pPr>
      <w:r w:rsidRPr="005529CA">
        <w:rPr>
          <w:rFonts w:ascii="Arial" w:hAnsi="Arial" w:cs="Arial"/>
          <w:sz w:val="22"/>
          <w:szCs w:val="22"/>
        </w:rPr>
        <w:t xml:space="preserve">Cena za celkové plnění </w:t>
      </w:r>
      <w:r>
        <w:rPr>
          <w:rFonts w:ascii="Arial" w:hAnsi="Arial" w:cs="Arial"/>
          <w:sz w:val="22"/>
          <w:szCs w:val="22"/>
        </w:rPr>
        <w:t>díla</w:t>
      </w:r>
      <w:r w:rsidRPr="005529CA">
        <w:rPr>
          <w:rFonts w:ascii="Arial" w:hAnsi="Arial" w:cs="Arial"/>
          <w:sz w:val="22"/>
          <w:szCs w:val="22"/>
        </w:rPr>
        <w:t xml:space="preserve">: </w:t>
      </w:r>
    </w:p>
    <w:p w:rsidR="00D85A25" w:rsidRPr="005529CA" w:rsidRDefault="00D85A25" w:rsidP="00D85A25">
      <w:pPr>
        <w:tabs>
          <w:tab w:val="left" w:pos="709"/>
          <w:tab w:val="left" w:pos="851"/>
          <w:tab w:val="left" w:pos="993"/>
        </w:tabs>
        <w:suppressAutoHyphens/>
        <w:ind w:left="426"/>
        <w:jc w:val="both"/>
        <w:rPr>
          <w:rFonts w:ascii="Arial" w:hAnsi="Arial" w:cs="Arial"/>
          <w:sz w:val="22"/>
          <w:szCs w:val="22"/>
        </w:rPr>
      </w:pPr>
      <w:r w:rsidRPr="005529CA">
        <w:rPr>
          <w:rFonts w:ascii="Arial" w:hAnsi="Arial" w:cs="Arial"/>
          <w:sz w:val="22"/>
          <w:szCs w:val="22"/>
        </w:rPr>
        <w:t xml:space="preserve">ve výši </w:t>
      </w:r>
      <w:r w:rsidRPr="005529CA">
        <w:rPr>
          <w:rFonts w:ascii="Arial" w:hAnsi="Arial" w:cs="Arial"/>
          <w:b/>
          <w:bCs/>
          <w:sz w:val="22"/>
          <w:szCs w:val="22"/>
          <w:shd w:val="clear" w:color="auto" w:fill="FFFF00"/>
        </w:rPr>
        <w:t>…………….</w:t>
      </w:r>
      <w:r w:rsidRPr="005529CA">
        <w:rPr>
          <w:rFonts w:ascii="Arial" w:hAnsi="Arial" w:cs="Arial"/>
          <w:b/>
          <w:bCs/>
          <w:sz w:val="22"/>
          <w:szCs w:val="22"/>
        </w:rPr>
        <w:t>,- Kč</w:t>
      </w:r>
      <w:r w:rsidRPr="005529CA">
        <w:rPr>
          <w:rFonts w:ascii="Arial" w:hAnsi="Arial" w:cs="Arial"/>
          <w:sz w:val="22"/>
          <w:szCs w:val="22"/>
        </w:rPr>
        <w:t xml:space="preserve"> bez DPH. </w:t>
      </w:r>
    </w:p>
    <w:p w:rsidR="00D85A25" w:rsidRPr="005529CA" w:rsidRDefault="00D85A25" w:rsidP="00D85A25">
      <w:pPr>
        <w:tabs>
          <w:tab w:val="left" w:pos="709"/>
          <w:tab w:val="left" w:pos="851"/>
          <w:tab w:val="left" w:pos="993"/>
        </w:tabs>
        <w:suppressAutoHyphens/>
        <w:ind w:left="426"/>
        <w:jc w:val="both"/>
        <w:rPr>
          <w:rFonts w:ascii="Arial" w:hAnsi="Arial" w:cs="Arial"/>
          <w:sz w:val="22"/>
          <w:szCs w:val="22"/>
        </w:rPr>
      </w:pPr>
      <w:r w:rsidRPr="005529CA">
        <w:rPr>
          <w:rFonts w:ascii="Arial" w:hAnsi="Arial" w:cs="Arial"/>
          <w:sz w:val="22"/>
          <w:szCs w:val="22"/>
        </w:rPr>
        <w:t>DPH ve výši 2</w:t>
      </w:r>
      <w:r>
        <w:rPr>
          <w:rFonts w:ascii="Arial" w:hAnsi="Arial" w:cs="Arial"/>
          <w:sz w:val="22"/>
          <w:szCs w:val="22"/>
        </w:rPr>
        <w:t>1</w:t>
      </w:r>
      <w:r w:rsidRPr="005529CA">
        <w:rPr>
          <w:rFonts w:ascii="Arial" w:hAnsi="Arial" w:cs="Arial"/>
          <w:sz w:val="22"/>
          <w:szCs w:val="22"/>
        </w:rPr>
        <w:t xml:space="preserve">% činí </w:t>
      </w:r>
      <w:r w:rsidRPr="005529CA">
        <w:rPr>
          <w:rFonts w:ascii="Arial" w:hAnsi="Arial" w:cs="Arial"/>
          <w:sz w:val="22"/>
          <w:szCs w:val="22"/>
          <w:shd w:val="clear" w:color="auto" w:fill="FFFF00"/>
        </w:rPr>
        <w:t>……</w:t>
      </w:r>
      <w:proofErr w:type="gramStart"/>
      <w:r w:rsidRPr="005529CA">
        <w:rPr>
          <w:rFonts w:ascii="Arial" w:hAnsi="Arial" w:cs="Arial"/>
          <w:sz w:val="22"/>
          <w:szCs w:val="22"/>
          <w:shd w:val="clear" w:color="auto" w:fill="FFFF00"/>
        </w:rPr>
        <w:t>…..</w:t>
      </w:r>
      <w:r w:rsidRPr="005529CA">
        <w:rPr>
          <w:rFonts w:ascii="Arial" w:hAnsi="Arial" w:cs="Arial"/>
          <w:sz w:val="22"/>
          <w:szCs w:val="22"/>
        </w:rPr>
        <w:t>,- Kč</w:t>
      </w:r>
      <w:proofErr w:type="gramEnd"/>
      <w:r w:rsidRPr="005529CA">
        <w:rPr>
          <w:rFonts w:ascii="Arial" w:hAnsi="Arial" w:cs="Arial"/>
          <w:sz w:val="22"/>
          <w:szCs w:val="22"/>
        </w:rPr>
        <w:t xml:space="preserve">.  </w:t>
      </w:r>
    </w:p>
    <w:p w:rsidR="00D85A25" w:rsidRPr="005529CA" w:rsidRDefault="00D85A25" w:rsidP="00D85A25">
      <w:pPr>
        <w:tabs>
          <w:tab w:val="left" w:pos="709"/>
          <w:tab w:val="left" w:pos="851"/>
          <w:tab w:val="left" w:pos="993"/>
        </w:tabs>
        <w:suppressAutoHyphens/>
        <w:ind w:left="426"/>
        <w:jc w:val="both"/>
        <w:rPr>
          <w:rFonts w:ascii="Arial" w:hAnsi="Arial" w:cs="Arial"/>
          <w:sz w:val="22"/>
          <w:szCs w:val="22"/>
        </w:rPr>
      </w:pPr>
      <w:r w:rsidRPr="005529CA">
        <w:rPr>
          <w:rFonts w:ascii="Arial" w:hAnsi="Arial" w:cs="Arial"/>
          <w:sz w:val="22"/>
          <w:szCs w:val="22"/>
        </w:rPr>
        <w:t xml:space="preserve">Cena celkem včetně DPH činí </w:t>
      </w:r>
      <w:r w:rsidRPr="005529CA">
        <w:rPr>
          <w:rFonts w:ascii="Arial" w:hAnsi="Arial" w:cs="Arial"/>
          <w:b/>
          <w:bCs/>
          <w:sz w:val="22"/>
          <w:szCs w:val="22"/>
          <w:shd w:val="clear" w:color="auto" w:fill="FFFF00"/>
        </w:rPr>
        <w:t>…</w:t>
      </w:r>
      <w:proofErr w:type="gramStart"/>
      <w:r w:rsidRPr="005529CA">
        <w:rPr>
          <w:rFonts w:ascii="Arial" w:hAnsi="Arial" w:cs="Arial"/>
          <w:b/>
          <w:bCs/>
          <w:sz w:val="22"/>
          <w:szCs w:val="22"/>
          <w:shd w:val="clear" w:color="auto" w:fill="FFFF00"/>
        </w:rPr>
        <w:t>…..</w:t>
      </w:r>
      <w:r w:rsidRPr="005529CA">
        <w:rPr>
          <w:rFonts w:ascii="Arial" w:hAnsi="Arial" w:cs="Arial"/>
          <w:b/>
          <w:bCs/>
          <w:sz w:val="22"/>
          <w:szCs w:val="22"/>
        </w:rPr>
        <w:t>,- Kč</w:t>
      </w:r>
      <w:proofErr w:type="gramEnd"/>
      <w:r w:rsidRPr="005529CA">
        <w:rPr>
          <w:rFonts w:ascii="Arial" w:hAnsi="Arial" w:cs="Arial"/>
          <w:sz w:val="22"/>
          <w:szCs w:val="22"/>
        </w:rPr>
        <w:t xml:space="preserve"> (slovy </w:t>
      </w:r>
      <w:r w:rsidRPr="005529CA">
        <w:rPr>
          <w:rFonts w:ascii="Arial" w:hAnsi="Arial" w:cs="Arial"/>
          <w:sz w:val="22"/>
          <w:szCs w:val="22"/>
          <w:shd w:val="clear" w:color="auto" w:fill="FFFF00"/>
        </w:rPr>
        <w:t>…………………………………………</w:t>
      </w:r>
      <w:r w:rsidRPr="005529CA">
        <w:rPr>
          <w:rFonts w:ascii="Arial" w:hAnsi="Arial" w:cs="Arial"/>
          <w:sz w:val="22"/>
          <w:szCs w:val="22"/>
        </w:rPr>
        <w:t>).</w:t>
      </w:r>
    </w:p>
    <w:p w:rsidR="00D85A25" w:rsidRPr="005529CA" w:rsidRDefault="00D85A25" w:rsidP="00D85A25">
      <w:pPr>
        <w:tabs>
          <w:tab w:val="left" w:pos="709"/>
          <w:tab w:val="left" w:pos="851"/>
          <w:tab w:val="left" w:pos="993"/>
        </w:tabs>
        <w:suppressAutoHyphens/>
        <w:ind w:left="426"/>
        <w:jc w:val="both"/>
        <w:rPr>
          <w:rFonts w:ascii="Arial" w:hAnsi="Arial" w:cs="Arial"/>
          <w:sz w:val="22"/>
          <w:szCs w:val="22"/>
        </w:rPr>
      </w:pPr>
    </w:p>
    <w:p w:rsidR="00D85A25" w:rsidRPr="005529CA" w:rsidRDefault="00D85A25" w:rsidP="00D85A25">
      <w:pPr>
        <w:tabs>
          <w:tab w:val="left" w:pos="709"/>
          <w:tab w:val="left" w:pos="851"/>
          <w:tab w:val="left" w:pos="993"/>
        </w:tabs>
        <w:ind w:left="426" w:hanging="426"/>
        <w:jc w:val="both"/>
        <w:rPr>
          <w:rFonts w:ascii="Arial" w:hAnsi="Arial" w:cs="Arial"/>
          <w:sz w:val="22"/>
          <w:szCs w:val="22"/>
        </w:rPr>
      </w:pPr>
    </w:p>
    <w:p w:rsidR="00D85A25" w:rsidRPr="005529CA" w:rsidRDefault="00D85A25" w:rsidP="00D85A25">
      <w:pPr>
        <w:numPr>
          <w:ilvl w:val="0"/>
          <w:numId w:val="11"/>
        </w:numPr>
        <w:tabs>
          <w:tab w:val="left" w:pos="709"/>
          <w:tab w:val="left" w:pos="851"/>
          <w:tab w:val="left" w:pos="993"/>
        </w:tabs>
        <w:suppressAutoHyphens/>
        <w:ind w:left="426" w:hanging="426"/>
        <w:jc w:val="both"/>
        <w:rPr>
          <w:rFonts w:ascii="Arial" w:hAnsi="Arial" w:cs="Arial"/>
          <w:sz w:val="22"/>
          <w:szCs w:val="22"/>
        </w:rPr>
      </w:pPr>
      <w:r w:rsidRPr="005529CA">
        <w:rPr>
          <w:rFonts w:ascii="Arial" w:hAnsi="Arial" w:cs="Arial"/>
          <w:sz w:val="22"/>
          <w:szCs w:val="22"/>
        </w:rPr>
        <w:t>Sjednaná cena</w:t>
      </w:r>
      <w:r w:rsidR="00893734">
        <w:rPr>
          <w:rFonts w:ascii="Arial" w:hAnsi="Arial" w:cs="Arial"/>
          <w:sz w:val="22"/>
          <w:szCs w:val="22"/>
        </w:rPr>
        <w:t xml:space="preserve"> za celkové plnění</w:t>
      </w:r>
      <w:r w:rsidRPr="005529CA">
        <w:rPr>
          <w:rFonts w:ascii="Arial" w:hAnsi="Arial" w:cs="Arial"/>
          <w:sz w:val="22"/>
          <w:szCs w:val="22"/>
        </w:rPr>
        <w:t xml:space="preserve"> Díla podle odst. 1 tohoto článku je konečná a nejvýše přípustná. Dohodnutá cena zahrnuje veškeré náklady Zhotovitele na řádné provedení Díla v rozsahu vymezeném v článku </w:t>
      </w:r>
      <w:proofErr w:type="gramStart"/>
      <w:r w:rsidRPr="005529CA">
        <w:rPr>
          <w:rFonts w:ascii="Arial" w:hAnsi="Arial" w:cs="Arial"/>
          <w:sz w:val="22"/>
          <w:szCs w:val="22"/>
        </w:rPr>
        <w:t>III.  této</w:t>
      </w:r>
      <w:proofErr w:type="gramEnd"/>
      <w:r w:rsidRPr="005529CA">
        <w:rPr>
          <w:rFonts w:ascii="Arial" w:hAnsi="Arial" w:cs="Arial"/>
          <w:sz w:val="22"/>
          <w:szCs w:val="22"/>
        </w:rPr>
        <w:t xml:space="preserve"> Smlouvy. </w:t>
      </w:r>
    </w:p>
    <w:p w:rsidR="00D85A25" w:rsidRPr="005529CA" w:rsidRDefault="00D85A25" w:rsidP="00D85A25">
      <w:pPr>
        <w:pStyle w:val="Zkladntext"/>
        <w:tabs>
          <w:tab w:val="num" w:pos="360"/>
          <w:tab w:val="left" w:pos="709"/>
          <w:tab w:val="left" w:pos="851"/>
          <w:tab w:val="left" w:pos="993"/>
        </w:tabs>
        <w:ind w:left="426" w:hanging="426"/>
        <w:rPr>
          <w:rFonts w:ascii="Arial" w:hAnsi="Arial" w:cs="Arial"/>
          <w:sz w:val="22"/>
          <w:szCs w:val="22"/>
        </w:rPr>
      </w:pPr>
    </w:p>
    <w:p w:rsidR="00D85A25" w:rsidRPr="005529CA" w:rsidRDefault="00D85A25" w:rsidP="00D85A25">
      <w:pPr>
        <w:numPr>
          <w:ilvl w:val="0"/>
          <w:numId w:val="11"/>
        </w:numPr>
        <w:tabs>
          <w:tab w:val="left" w:pos="709"/>
          <w:tab w:val="left" w:pos="851"/>
          <w:tab w:val="left" w:pos="993"/>
        </w:tabs>
        <w:suppressAutoHyphens/>
        <w:ind w:left="426" w:hanging="426"/>
        <w:jc w:val="both"/>
        <w:rPr>
          <w:rFonts w:ascii="Arial" w:hAnsi="Arial" w:cs="Arial"/>
          <w:sz w:val="22"/>
          <w:szCs w:val="22"/>
        </w:rPr>
      </w:pPr>
      <w:r w:rsidRPr="005529CA">
        <w:rPr>
          <w:rFonts w:ascii="Arial" w:hAnsi="Arial" w:cs="Arial"/>
          <w:sz w:val="22"/>
          <w:szCs w:val="22"/>
        </w:rPr>
        <w:t xml:space="preserve">K ceně za provedení Díla bude Zhotovitel účtovat DPH (daň z přidané hodnoty) ve výši stanovené zákonem č. 235/2004 Sb., o dani z přidané hodnoty, v platném znění. Případně, bude-li v průběhu provádění díla schválena změna výše DPH, zavazuje se Zhotovitel účtovat DPH dle aktuálně platných předpisů. </w:t>
      </w:r>
    </w:p>
    <w:p w:rsidR="00D85A25" w:rsidRPr="005529CA" w:rsidRDefault="00D85A25" w:rsidP="00D85A25">
      <w:pPr>
        <w:pStyle w:val="BodyTextIndent31"/>
        <w:tabs>
          <w:tab w:val="num" w:pos="360"/>
          <w:tab w:val="left" w:pos="709"/>
          <w:tab w:val="left" w:pos="851"/>
          <w:tab w:val="left" w:pos="993"/>
        </w:tabs>
        <w:ind w:left="426" w:hanging="426"/>
        <w:rPr>
          <w:rFonts w:cs="Arial"/>
          <w:szCs w:val="22"/>
        </w:rPr>
      </w:pPr>
      <w:r w:rsidRPr="005529CA">
        <w:rPr>
          <w:rFonts w:cs="Arial"/>
          <w:szCs w:val="22"/>
        </w:rPr>
        <w:t xml:space="preserve"> </w:t>
      </w:r>
    </w:p>
    <w:p w:rsidR="00D85A25" w:rsidRPr="005529CA" w:rsidRDefault="00D85A25" w:rsidP="00D85A25">
      <w:pPr>
        <w:pStyle w:val="Odstavecseseznamem"/>
        <w:numPr>
          <w:ilvl w:val="0"/>
          <w:numId w:val="11"/>
        </w:numPr>
        <w:jc w:val="both"/>
        <w:rPr>
          <w:rFonts w:ascii="Arial" w:hAnsi="Arial" w:cs="Arial"/>
          <w:sz w:val="22"/>
          <w:szCs w:val="22"/>
        </w:rPr>
      </w:pPr>
      <w:r w:rsidRPr="005529CA">
        <w:rPr>
          <w:rFonts w:ascii="Arial" w:hAnsi="Arial" w:cs="Arial"/>
          <w:sz w:val="22"/>
          <w:szCs w:val="22"/>
        </w:rPr>
        <w:t xml:space="preserve">Součástí sjednané ceny jsou i veškeré ceny prací a dodávek neuvedených v technické specifikaci, o nichž však Zhotovitel, vzhledem ke svým odborným znalostem, vědět měl nebo vědět mohl, že jsou k provedení díla nezbytné. V ceně Díla je rovněž zahrnuta cena za dopravní náklady, náklady na mechanizaci, pojištění a další náklady Zhotovitele, nutné pro včasné a kompletní provedení Díla dle této Smlouvy. Sjednaná cena zahrnuje také veškeré případné daně, cla, poplatky, licence a jiné platby, jakož i balení, značení a certifikáty vztahující se k předmětu smlouvy. Součástí ceny jsou rovněž náklady na montáž a instalaci, zprovoznění včetně provedení funkční zkoušky, dodávka příslušenství, příslušného software a firmware, jakož i zaškolení obsluhujícího personálu objednatele a zkouška prokazující požadované parametry zařízení. Dále je součástí </w:t>
      </w:r>
      <w:r>
        <w:rPr>
          <w:rFonts w:ascii="Arial" w:hAnsi="Arial" w:cs="Arial"/>
          <w:sz w:val="22"/>
          <w:szCs w:val="22"/>
        </w:rPr>
        <w:t>ceny</w:t>
      </w:r>
      <w:r w:rsidRPr="005529CA">
        <w:rPr>
          <w:rFonts w:ascii="Arial" w:hAnsi="Arial" w:cs="Arial"/>
          <w:sz w:val="22"/>
          <w:szCs w:val="22"/>
        </w:rPr>
        <w:t xml:space="preserve"> dodávka dalšího vybavení nutného pro umístění a správnou funkci zařízení. Cena dále zahrnuje pojištění přepravy, </w:t>
      </w:r>
      <w:r w:rsidR="00A66676">
        <w:rPr>
          <w:rFonts w:ascii="Arial" w:hAnsi="Arial" w:cs="Arial"/>
          <w:sz w:val="22"/>
          <w:szCs w:val="22"/>
        </w:rPr>
        <w:t xml:space="preserve">veškeré náklady Zhotovitele související se zajištěním </w:t>
      </w:r>
      <w:r w:rsidR="00A66676" w:rsidRPr="005529CA">
        <w:rPr>
          <w:rFonts w:ascii="Arial" w:hAnsi="Arial" w:cs="Arial"/>
          <w:sz w:val="22"/>
          <w:szCs w:val="22"/>
        </w:rPr>
        <w:t>bezplatn</w:t>
      </w:r>
      <w:r w:rsidR="00A66676">
        <w:rPr>
          <w:rFonts w:ascii="Arial" w:hAnsi="Arial" w:cs="Arial"/>
          <w:sz w:val="22"/>
          <w:szCs w:val="22"/>
        </w:rPr>
        <w:t>ého</w:t>
      </w:r>
      <w:r w:rsidR="00A66676" w:rsidRPr="005529CA">
        <w:rPr>
          <w:rFonts w:ascii="Arial" w:hAnsi="Arial" w:cs="Arial"/>
          <w:sz w:val="22"/>
          <w:szCs w:val="22"/>
        </w:rPr>
        <w:t xml:space="preserve"> záruční</w:t>
      </w:r>
      <w:r w:rsidR="00A66676">
        <w:rPr>
          <w:rFonts w:ascii="Arial" w:hAnsi="Arial" w:cs="Arial"/>
          <w:sz w:val="22"/>
          <w:szCs w:val="22"/>
        </w:rPr>
        <w:t>ho</w:t>
      </w:r>
      <w:r w:rsidR="00A66676" w:rsidRPr="005529CA">
        <w:rPr>
          <w:rFonts w:ascii="Arial" w:hAnsi="Arial" w:cs="Arial"/>
          <w:sz w:val="22"/>
          <w:szCs w:val="22"/>
        </w:rPr>
        <w:t xml:space="preserve"> servis</w:t>
      </w:r>
      <w:r w:rsidR="00A66676">
        <w:rPr>
          <w:rFonts w:ascii="Arial" w:hAnsi="Arial" w:cs="Arial"/>
          <w:sz w:val="22"/>
          <w:szCs w:val="22"/>
        </w:rPr>
        <w:t>u</w:t>
      </w:r>
      <w:r w:rsidRPr="005529CA">
        <w:rPr>
          <w:rFonts w:ascii="Arial" w:hAnsi="Arial" w:cs="Arial"/>
          <w:sz w:val="22"/>
          <w:szCs w:val="22"/>
        </w:rPr>
        <w:t xml:space="preserve"> po dobu běhu záruční lhůty apod. Cena zahrnuje taktéž platbu za licenci software, platbu za upgrade firmware a software, které jsou součástí této smlouvy poskytovaných po celou dobu záruční lhůty.</w:t>
      </w:r>
    </w:p>
    <w:p w:rsidR="00D85A25" w:rsidRPr="005529CA" w:rsidRDefault="00D85A25" w:rsidP="00D85A25">
      <w:pPr>
        <w:tabs>
          <w:tab w:val="left" w:pos="709"/>
          <w:tab w:val="left" w:pos="851"/>
          <w:tab w:val="left" w:pos="993"/>
        </w:tabs>
        <w:suppressAutoHyphens/>
        <w:ind w:left="426"/>
        <w:jc w:val="both"/>
        <w:rPr>
          <w:rFonts w:ascii="Arial" w:hAnsi="Arial" w:cs="Arial"/>
          <w:sz w:val="22"/>
          <w:szCs w:val="22"/>
        </w:rPr>
      </w:pPr>
    </w:p>
    <w:p w:rsidR="00D85A25" w:rsidRPr="005529CA" w:rsidRDefault="00D85A25" w:rsidP="00D85A25">
      <w:pPr>
        <w:numPr>
          <w:ilvl w:val="0"/>
          <w:numId w:val="11"/>
        </w:numPr>
        <w:tabs>
          <w:tab w:val="clear" w:pos="360"/>
          <w:tab w:val="left" w:pos="709"/>
          <w:tab w:val="left" w:pos="851"/>
          <w:tab w:val="left" w:pos="993"/>
        </w:tabs>
        <w:suppressAutoHyphens/>
        <w:ind w:left="426" w:hanging="426"/>
        <w:jc w:val="both"/>
        <w:rPr>
          <w:rFonts w:ascii="Arial" w:hAnsi="Arial" w:cs="Arial"/>
          <w:sz w:val="22"/>
          <w:szCs w:val="22"/>
        </w:rPr>
      </w:pPr>
      <w:r w:rsidRPr="005529CA">
        <w:rPr>
          <w:rFonts w:ascii="Arial" w:hAnsi="Arial" w:cs="Arial"/>
          <w:sz w:val="22"/>
          <w:szCs w:val="22"/>
        </w:rPr>
        <w:t>Pokud Zhotovitel provede některé z prací bez písemného souhlasu Objednatele, má Objednatel právo jejich úhradu odmítnout.</w:t>
      </w:r>
    </w:p>
    <w:p w:rsidR="00D85A25" w:rsidRPr="005529CA" w:rsidRDefault="00D85A25" w:rsidP="00D85A25">
      <w:pPr>
        <w:tabs>
          <w:tab w:val="left" w:pos="709"/>
          <w:tab w:val="left" w:pos="851"/>
          <w:tab w:val="left" w:pos="993"/>
        </w:tabs>
        <w:ind w:left="426" w:hanging="426"/>
        <w:jc w:val="both"/>
        <w:rPr>
          <w:rFonts w:ascii="Arial" w:hAnsi="Arial" w:cs="Arial"/>
          <w:sz w:val="22"/>
          <w:szCs w:val="22"/>
        </w:rPr>
      </w:pPr>
    </w:p>
    <w:p w:rsidR="00D85A25" w:rsidRPr="005529CA" w:rsidRDefault="00D85A25" w:rsidP="00D85A25">
      <w:pPr>
        <w:numPr>
          <w:ilvl w:val="0"/>
          <w:numId w:val="11"/>
        </w:numPr>
        <w:tabs>
          <w:tab w:val="clear" w:pos="360"/>
          <w:tab w:val="left" w:pos="709"/>
          <w:tab w:val="left" w:pos="851"/>
          <w:tab w:val="left" w:pos="993"/>
        </w:tabs>
        <w:suppressAutoHyphens/>
        <w:ind w:left="426" w:hanging="426"/>
        <w:jc w:val="both"/>
        <w:rPr>
          <w:rFonts w:ascii="Arial" w:hAnsi="Arial" w:cs="Arial"/>
          <w:sz w:val="22"/>
          <w:szCs w:val="22"/>
        </w:rPr>
      </w:pPr>
      <w:r w:rsidRPr="005529CA">
        <w:rPr>
          <w:rFonts w:ascii="Arial" w:hAnsi="Arial" w:cs="Arial"/>
          <w:sz w:val="22"/>
          <w:szCs w:val="22"/>
        </w:rPr>
        <w:t xml:space="preserve">Konečnou cenu díla uvedenou v odstavci 1 tohoto </w:t>
      </w:r>
      <w:r>
        <w:rPr>
          <w:rFonts w:ascii="Arial" w:hAnsi="Arial" w:cs="Arial"/>
          <w:sz w:val="22"/>
          <w:szCs w:val="22"/>
        </w:rPr>
        <w:t>článku je možno překročit jen pokud v</w:t>
      </w:r>
      <w:r w:rsidRPr="005529CA">
        <w:rPr>
          <w:rFonts w:ascii="Arial" w:hAnsi="Arial" w:cs="Arial"/>
          <w:sz w:val="22"/>
          <w:szCs w:val="22"/>
        </w:rPr>
        <w:t> průběh</w:t>
      </w:r>
      <w:r>
        <w:rPr>
          <w:rFonts w:ascii="Arial" w:hAnsi="Arial" w:cs="Arial"/>
          <w:sz w:val="22"/>
          <w:szCs w:val="22"/>
        </w:rPr>
        <w:t>u plnění zakázky dojde ke změně sazby DPH</w:t>
      </w:r>
      <w:r w:rsidRPr="005529CA">
        <w:rPr>
          <w:rFonts w:ascii="Arial" w:hAnsi="Arial" w:cs="Arial"/>
          <w:sz w:val="22"/>
          <w:szCs w:val="22"/>
        </w:rPr>
        <w:t xml:space="preserve"> mající</w:t>
      </w:r>
      <w:r>
        <w:rPr>
          <w:rFonts w:ascii="Arial" w:hAnsi="Arial" w:cs="Arial"/>
          <w:sz w:val="22"/>
          <w:szCs w:val="22"/>
        </w:rPr>
        <w:t xml:space="preserve"> vliv na výši nabídkové ceny a při naplnění podmínek dle článku XVII. této smlouvy</w:t>
      </w:r>
      <w:r w:rsidR="00A243D3">
        <w:rPr>
          <w:rFonts w:ascii="Arial" w:hAnsi="Arial" w:cs="Arial"/>
          <w:sz w:val="22"/>
          <w:szCs w:val="22"/>
        </w:rPr>
        <w:t>, nebo v případě změny rozsahu plnění dle této smlouvy, vyplývající z písemného dodatku – odsouhlaseného oběma smluvními stranami</w:t>
      </w:r>
      <w:r>
        <w:rPr>
          <w:rFonts w:ascii="Arial" w:hAnsi="Arial" w:cs="Arial"/>
          <w:sz w:val="22"/>
          <w:szCs w:val="22"/>
        </w:rPr>
        <w:t xml:space="preserve">. </w:t>
      </w:r>
    </w:p>
    <w:p w:rsidR="00D85A25" w:rsidRPr="005529CA" w:rsidRDefault="00D85A25" w:rsidP="00D85A25">
      <w:pPr>
        <w:suppressAutoHyphens/>
        <w:ind w:left="709"/>
        <w:jc w:val="both"/>
        <w:rPr>
          <w:rFonts w:ascii="Arial" w:hAnsi="Arial" w:cs="Arial"/>
          <w:sz w:val="22"/>
          <w:szCs w:val="22"/>
        </w:rPr>
      </w:pPr>
    </w:p>
    <w:p w:rsidR="00D85A25" w:rsidRPr="005529CA" w:rsidRDefault="00D85A25" w:rsidP="00D85A25">
      <w:pPr>
        <w:suppressAutoHyphens/>
        <w:ind w:left="709"/>
        <w:jc w:val="both"/>
        <w:rPr>
          <w:rFonts w:ascii="Arial" w:hAnsi="Arial" w:cs="Arial"/>
          <w:sz w:val="22"/>
          <w:szCs w:val="22"/>
        </w:rPr>
      </w:pPr>
    </w:p>
    <w:p w:rsidR="00D85A25" w:rsidRPr="005529CA" w:rsidRDefault="00D85A25" w:rsidP="00D85A25">
      <w:pPr>
        <w:suppressAutoHyphens/>
        <w:ind w:left="709"/>
        <w:jc w:val="center"/>
        <w:rPr>
          <w:rFonts w:ascii="Arial" w:hAnsi="Arial" w:cs="Arial"/>
          <w:b/>
          <w:sz w:val="22"/>
          <w:szCs w:val="22"/>
        </w:rPr>
      </w:pPr>
      <w:r w:rsidRPr="005529CA">
        <w:rPr>
          <w:rFonts w:ascii="Arial" w:hAnsi="Arial" w:cs="Arial"/>
          <w:b/>
          <w:sz w:val="22"/>
          <w:szCs w:val="22"/>
        </w:rPr>
        <w:t>Článek V.</w:t>
      </w:r>
    </w:p>
    <w:p w:rsidR="00D85A25" w:rsidRPr="005529CA" w:rsidRDefault="00D85A25" w:rsidP="00D85A25">
      <w:pPr>
        <w:tabs>
          <w:tab w:val="left" w:pos="709"/>
          <w:tab w:val="left" w:pos="851"/>
          <w:tab w:val="left" w:pos="993"/>
        </w:tabs>
        <w:ind w:left="426"/>
        <w:jc w:val="center"/>
        <w:rPr>
          <w:rFonts w:ascii="Arial" w:hAnsi="Arial" w:cs="Arial"/>
          <w:i/>
          <w:sz w:val="22"/>
          <w:szCs w:val="22"/>
        </w:rPr>
      </w:pPr>
      <w:r w:rsidRPr="005529CA">
        <w:rPr>
          <w:rFonts w:ascii="Arial" w:hAnsi="Arial" w:cs="Arial"/>
          <w:i/>
          <w:sz w:val="22"/>
          <w:szCs w:val="22"/>
        </w:rPr>
        <w:t xml:space="preserve">Fakturace a platební podmínky </w:t>
      </w:r>
    </w:p>
    <w:p w:rsidR="00D85A25" w:rsidRPr="005529CA" w:rsidRDefault="00D85A25" w:rsidP="00D85A25">
      <w:pPr>
        <w:tabs>
          <w:tab w:val="left" w:pos="709"/>
          <w:tab w:val="left" w:pos="851"/>
          <w:tab w:val="left" w:pos="993"/>
        </w:tabs>
        <w:ind w:left="426"/>
        <w:jc w:val="both"/>
        <w:rPr>
          <w:rFonts w:ascii="Arial" w:hAnsi="Arial" w:cs="Arial"/>
          <w:sz w:val="22"/>
          <w:szCs w:val="22"/>
        </w:rPr>
      </w:pPr>
    </w:p>
    <w:p w:rsidR="00D85A25" w:rsidRDefault="00D85A25" w:rsidP="00D85A25">
      <w:pPr>
        <w:numPr>
          <w:ilvl w:val="0"/>
          <w:numId w:val="21"/>
        </w:numPr>
        <w:tabs>
          <w:tab w:val="clear" w:pos="360"/>
          <w:tab w:val="left" w:pos="709"/>
          <w:tab w:val="left" w:pos="851"/>
          <w:tab w:val="left" w:pos="993"/>
        </w:tabs>
        <w:suppressAutoHyphens/>
        <w:ind w:left="426" w:hanging="426"/>
        <w:jc w:val="both"/>
        <w:rPr>
          <w:rFonts w:ascii="Arial" w:hAnsi="Arial" w:cs="Arial"/>
          <w:sz w:val="22"/>
          <w:szCs w:val="22"/>
        </w:rPr>
      </w:pPr>
      <w:r w:rsidRPr="00DA08F9">
        <w:rPr>
          <w:rFonts w:ascii="Arial" w:hAnsi="Arial" w:cs="Arial"/>
          <w:sz w:val="22"/>
          <w:szCs w:val="22"/>
        </w:rPr>
        <w:t xml:space="preserve">Dohodnutou cenu za provedení Díla uhradí Objednatel Zhotoviteli na základě daňového dokladu - faktury, kterou Zhotovitel Objednateli předloží v souladu s ustanoveními této smlouvy. </w:t>
      </w:r>
    </w:p>
    <w:p w:rsidR="00D85A25" w:rsidRPr="00DA08F9" w:rsidRDefault="00D85A25" w:rsidP="00D85A25">
      <w:pPr>
        <w:tabs>
          <w:tab w:val="left" w:pos="709"/>
          <w:tab w:val="left" w:pos="851"/>
          <w:tab w:val="left" w:pos="993"/>
        </w:tabs>
        <w:suppressAutoHyphens/>
        <w:ind w:left="426"/>
        <w:jc w:val="both"/>
        <w:rPr>
          <w:rFonts w:ascii="Arial" w:hAnsi="Arial" w:cs="Arial"/>
          <w:sz w:val="22"/>
          <w:szCs w:val="22"/>
        </w:rPr>
      </w:pPr>
    </w:p>
    <w:p w:rsidR="00D85A25" w:rsidRDefault="00D85A25" w:rsidP="00D85A25">
      <w:pPr>
        <w:numPr>
          <w:ilvl w:val="0"/>
          <w:numId w:val="21"/>
        </w:numPr>
        <w:tabs>
          <w:tab w:val="clear" w:pos="360"/>
          <w:tab w:val="left" w:pos="709"/>
          <w:tab w:val="left" w:pos="851"/>
          <w:tab w:val="left" w:pos="993"/>
        </w:tabs>
        <w:suppressAutoHyphens/>
        <w:ind w:left="426" w:hanging="426"/>
        <w:jc w:val="both"/>
        <w:rPr>
          <w:rFonts w:ascii="Arial" w:hAnsi="Arial" w:cs="Arial"/>
          <w:sz w:val="22"/>
          <w:szCs w:val="22"/>
        </w:rPr>
      </w:pPr>
      <w:r w:rsidRPr="00DA08F9">
        <w:rPr>
          <w:rFonts w:ascii="Arial" w:hAnsi="Arial" w:cs="Arial"/>
          <w:sz w:val="22"/>
          <w:szCs w:val="22"/>
        </w:rPr>
        <w:t xml:space="preserve">Fakturace bude </w:t>
      </w:r>
      <w:r w:rsidRPr="00025D9F">
        <w:rPr>
          <w:rFonts w:ascii="Arial" w:hAnsi="Arial" w:cs="Arial"/>
          <w:sz w:val="22"/>
          <w:szCs w:val="22"/>
        </w:rPr>
        <w:t>uskutečněna na základě faktury vystavené Zhotovitelem po d</w:t>
      </w:r>
      <w:r w:rsidR="004E1944" w:rsidRPr="00025D9F">
        <w:rPr>
          <w:rFonts w:ascii="Arial" w:hAnsi="Arial" w:cs="Arial"/>
          <w:sz w:val="22"/>
          <w:szCs w:val="22"/>
        </w:rPr>
        <w:t xml:space="preserve">odání </w:t>
      </w:r>
      <w:del w:id="6" w:author="Dolecek" w:date="2014-08-12T08:57:00Z">
        <w:r w:rsidR="004E1944" w:rsidRPr="00025D9F" w:rsidDel="00763FFE">
          <w:rPr>
            <w:rFonts w:ascii="Arial" w:hAnsi="Arial" w:cs="Arial"/>
            <w:sz w:val="22"/>
            <w:szCs w:val="22"/>
          </w:rPr>
          <w:delText>částí</w:delText>
        </w:r>
        <w:r w:rsidRPr="00025D9F" w:rsidDel="00763FFE">
          <w:rPr>
            <w:rFonts w:ascii="Arial" w:hAnsi="Arial" w:cs="Arial"/>
            <w:sz w:val="22"/>
            <w:szCs w:val="22"/>
          </w:rPr>
          <w:delText xml:space="preserve"> </w:delText>
        </w:r>
      </w:del>
      <w:ins w:id="7" w:author="Dolecek" w:date="2014-08-12T08:58:00Z">
        <w:r w:rsidR="00763FFE">
          <w:rPr>
            <w:rFonts w:ascii="Arial" w:hAnsi="Arial" w:cs="Arial"/>
            <w:sz w:val="22"/>
            <w:szCs w:val="22"/>
          </w:rPr>
          <w:t xml:space="preserve">celého </w:t>
        </w:r>
      </w:ins>
      <w:r w:rsidRPr="00025D9F">
        <w:rPr>
          <w:rFonts w:ascii="Arial" w:hAnsi="Arial" w:cs="Arial"/>
          <w:sz w:val="22"/>
          <w:szCs w:val="22"/>
        </w:rPr>
        <w:t>díla</w:t>
      </w:r>
      <w:del w:id="8" w:author="Dolecek" w:date="2014-08-12T08:58:00Z">
        <w:r w:rsidRPr="00025D9F" w:rsidDel="00763FFE">
          <w:rPr>
            <w:rFonts w:ascii="Arial" w:hAnsi="Arial" w:cs="Arial"/>
            <w:sz w:val="22"/>
            <w:szCs w:val="22"/>
          </w:rPr>
          <w:delText xml:space="preserve"> </w:delText>
        </w:r>
        <w:r w:rsidR="004E1944" w:rsidRPr="00025D9F" w:rsidDel="00763FFE">
          <w:rPr>
            <w:rFonts w:ascii="Arial" w:hAnsi="Arial" w:cs="Arial"/>
            <w:sz w:val="22"/>
            <w:szCs w:val="22"/>
          </w:rPr>
          <w:delText>uvedených v čl. IV odst. 1</w:delText>
        </w:r>
        <w:r w:rsidR="00893734" w:rsidRPr="00025D9F" w:rsidDel="00763FFE">
          <w:rPr>
            <w:rFonts w:ascii="Arial" w:hAnsi="Arial" w:cs="Arial"/>
            <w:sz w:val="22"/>
            <w:szCs w:val="22"/>
          </w:rPr>
          <w:delText xml:space="preserve"> pod písmeny A</w:delText>
        </w:r>
        <w:r w:rsidR="00AE45FD" w:rsidRPr="00025D9F" w:rsidDel="00763FFE">
          <w:rPr>
            <w:rFonts w:ascii="Arial" w:hAnsi="Arial" w:cs="Arial"/>
            <w:sz w:val="22"/>
            <w:szCs w:val="22"/>
          </w:rPr>
          <w:delText>.</w:delText>
        </w:r>
        <w:r w:rsidR="00AF1B1B" w:rsidDel="00763FFE">
          <w:rPr>
            <w:rFonts w:ascii="Arial" w:hAnsi="Arial" w:cs="Arial"/>
            <w:sz w:val="22"/>
            <w:szCs w:val="22"/>
          </w:rPr>
          <w:delText xml:space="preserve"> a</w:delText>
        </w:r>
        <w:r w:rsidR="00893734" w:rsidRPr="00025D9F" w:rsidDel="00763FFE">
          <w:rPr>
            <w:rFonts w:ascii="Arial" w:hAnsi="Arial" w:cs="Arial"/>
            <w:sz w:val="22"/>
            <w:szCs w:val="22"/>
          </w:rPr>
          <w:delText xml:space="preserve"> </w:delText>
        </w:r>
        <w:r w:rsidR="00AF1B1B" w:rsidDel="00763FFE">
          <w:rPr>
            <w:rFonts w:ascii="Arial" w:hAnsi="Arial" w:cs="Arial"/>
            <w:sz w:val="22"/>
            <w:szCs w:val="22"/>
          </w:rPr>
          <w:delText>B</w:delText>
        </w:r>
        <w:r w:rsidR="00AE45FD" w:rsidRPr="00025D9F" w:rsidDel="00763FFE">
          <w:rPr>
            <w:rFonts w:ascii="Arial" w:hAnsi="Arial" w:cs="Arial"/>
            <w:sz w:val="22"/>
            <w:szCs w:val="22"/>
          </w:rPr>
          <w:delText>.</w:delText>
        </w:r>
        <w:r w:rsidR="00893734" w:rsidRPr="00025D9F" w:rsidDel="00763FFE">
          <w:rPr>
            <w:rFonts w:ascii="Arial" w:hAnsi="Arial" w:cs="Arial"/>
            <w:sz w:val="22"/>
            <w:szCs w:val="22"/>
          </w:rPr>
          <w:delText xml:space="preserve"> t</w:delText>
        </w:r>
        <w:r w:rsidR="004E1944" w:rsidRPr="00025D9F" w:rsidDel="00763FFE">
          <w:rPr>
            <w:rFonts w:ascii="Arial" w:hAnsi="Arial" w:cs="Arial"/>
            <w:sz w:val="22"/>
            <w:szCs w:val="22"/>
          </w:rPr>
          <w:delText>éto smlouvy</w:delText>
        </w:r>
      </w:del>
      <w:r w:rsidR="00AE45FD" w:rsidRPr="00025D9F">
        <w:rPr>
          <w:rFonts w:ascii="Arial" w:hAnsi="Arial" w:cs="Arial"/>
          <w:sz w:val="22"/>
          <w:szCs w:val="22"/>
        </w:rPr>
        <w:t>, po zaškolení zaměstnanců Objednatele,</w:t>
      </w:r>
      <w:r w:rsidR="004E1944" w:rsidRPr="001D3F9D">
        <w:rPr>
          <w:rFonts w:ascii="Arial" w:hAnsi="Arial" w:cs="Arial"/>
          <w:sz w:val="22"/>
          <w:szCs w:val="22"/>
        </w:rPr>
        <w:t xml:space="preserve"> </w:t>
      </w:r>
      <w:r w:rsidR="00893734" w:rsidRPr="001D3F9D">
        <w:rPr>
          <w:rFonts w:ascii="Arial" w:hAnsi="Arial" w:cs="Arial"/>
          <w:sz w:val="22"/>
          <w:szCs w:val="22"/>
        </w:rPr>
        <w:t xml:space="preserve">po </w:t>
      </w:r>
      <w:r w:rsidRPr="001D3F9D">
        <w:rPr>
          <w:rFonts w:ascii="Arial" w:hAnsi="Arial" w:cs="Arial"/>
          <w:sz w:val="22"/>
          <w:szCs w:val="22"/>
        </w:rPr>
        <w:t xml:space="preserve">jeho protokolárním převzetí. Přílohou faktury budou protokoly o předání </w:t>
      </w:r>
      <w:del w:id="9" w:author="Dolecek" w:date="2014-08-12T09:00:00Z">
        <w:r w:rsidR="00893734" w:rsidRPr="001D3F9D" w:rsidDel="00763FFE">
          <w:rPr>
            <w:rFonts w:ascii="Arial" w:hAnsi="Arial" w:cs="Arial"/>
            <w:sz w:val="22"/>
            <w:szCs w:val="22"/>
          </w:rPr>
          <w:delText>jednotlivých</w:delText>
        </w:r>
        <w:r w:rsidR="00893734" w:rsidDel="00763FFE">
          <w:rPr>
            <w:rFonts w:ascii="Arial" w:hAnsi="Arial" w:cs="Arial"/>
            <w:sz w:val="22"/>
            <w:szCs w:val="22"/>
          </w:rPr>
          <w:delText xml:space="preserve"> částí </w:delText>
        </w:r>
      </w:del>
      <w:r w:rsidR="00893734">
        <w:rPr>
          <w:rFonts w:ascii="Arial" w:hAnsi="Arial" w:cs="Arial"/>
          <w:sz w:val="22"/>
          <w:szCs w:val="22"/>
        </w:rPr>
        <w:t>díla</w:t>
      </w:r>
      <w:r w:rsidR="00A243D3">
        <w:rPr>
          <w:rFonts w:ascii="Arial" w:hAnsi="Arial" w:cs="Arial"/>
          <w:sz w:val="22"/>
          <w:szCs w:val="22"/>
        </w:rPr>
        <w:t>.</w:t>
      </w:r>
      <w:r>
        <w:rPr>
          <w:rFonts w:ascii="Arial" w:hAnsi="Arial" w:cs="Arial"/>
          <w:sz w:val="22"/>
          <w:szCs w:val="22"/>
        </w:rPr>
        <w:t xml:space="preserve"> Podmínkou </w:t>
      </w:r>
      <w:r w:rsidR="004E1944" w:rsidRPr="00893734">
        <w:rPr>
          <w:rFonts w:ascii="Arial" w:hAnsi="Arial" w:cs="Arial"/>
          <w:sz w:val="22"/>
          <w:szCs w:val="22"/>
        </w:rPr>
        <w:t>konečné</w:t>
      </w:r>
      <w:r w:rsidR="004E1944">
        <w:rPr>
          <w:rFonts w:ascii="Arial" w:hAnsi="Arial" w:cs="Arial"/>
          <w:sz w:val="22"/>
          <w:szCs w:val="22"/>
        </w:rPr>
        <w:t xml:space="preserve"> </w:t>
      </w:r>
      <w:r>
        <w:rPr>
          <w:rFonts w:ascii="Arial" w:hAnsi="Arial" w:cs="Arial"/>
          <w:sz w:val="22"/>
          <w:szCs w:val="22"/>
        </w:rPr>
        <w:t xml:space="preserve">fakturace je </w:t>
      </w:r>
      <w:r w:rsidRPr="005529CA">
        <w:rPr>
          <w:rFonts w:ascii="Arial" w:hAnsi="Arial" w:cs="Arial"/>
          <w:sz w:val="22"/>
          <w:szCs w:val="22"/>
        </w:rPr>
        <w:t xml:space="preserve">předložení veškerých dokladů o splnění všech podmínek a požadavků uvedených technické </w:t>
      </w:r>
      <w:r w:rsidRPr="005529CA">
        <w:rPr>
          <w:rFonts w:ascii="Arial" w:hAnsi="Arial" w:cs="Arial"/>
          <w:sz w:val="22"/>
          <w:szCs w:val="22"/>
        </w:rPr>
        <w:lastRenderedPageBreak/>
        <w:t xml:space="preserve">specifikaci a veškerých dokladů nutných pro povolení k užívání díla a další dokumentace </w:t>
      </w:r>
      <w:r w:rsidR="00893734" w:rsidRPr="005529CA">
        <w:rPr>
          <w:rFonts w:ascii="Arial" w:hAnsi="Arial" w:cs="Arial"/>
          <w:sz w:val="22"/>
          <w:szCs w:val="22"/>
        </w:rPr>
        <w:t>dle</w:t>
      </w:r>
      <w:r w:rsidR="00893734">
        <w:rPr>
          <w:rFonts w:ascii="Arial" w:hAnsi="Arial" w:cs="Arial"/>
          <w:sz w:val="22"/>
          <w:szCs w:val="22"/>
        </w:rPr>
        <w:t xml:space="preserve"> článku III. odstavec 3 t</w:t>
      </w:r>
      <w:r w:rsidR="00893734" w:rsidRPr="005529CA">
        <w:rPr>
          <w:rFonts w:ascii="Arial" w:hAnsi="Arial" w:cs="Arial"/>
          <w:sz w:val="22"/>
          <w:szCs w:val="22"/>
        </w:rPr>
        <w:t xml:space="preserve">éto </w:t>
      </w:r>
      <w:r w:rsidR="009424CB">
        <w:rPr>
          <w:rFonts w:ascii="Arial" w:hAnsi="Arial" w:cs="Arial"/>
          <w:sz w:val="22"/>
          <w:szCs w:val="22"/>
        </w:rPr>
        <w:t xml:space="preserve">a článku X. této </w:t>
      </w:r>
      <w:r w:rsidRPr="005529CA">
        <w:rPr>
          <w:rFonts w:ascii="Arial" w:hAnsi="Arial" w:cs="Arial"/>
          <w:sz w:val="22"/>
          <w:szCs w:val="22"/>
        </w:rPr>
        <w:t>smlouvy</w:t>
      </w:r>
      <w:r w:rsidR="004E1944">
        <w:rPr>
          <w:rFonts w:ascii="Arial" w:hAnsi="Arial" w:cs="Arial"/>
          <w:sz w:val="22"/>
          <w:szCs w:val="22"/>
        </w:rPr>
        <w:t>.</w:t>
      </w:r>
    </w:p>
    <w:p w:rsidR="00D85A25" w:rsidRPr="005529CA" w:rsidRDefault="00D85A25" w:rsidP="00D85A25">
      <w:pPr>
        <w:rPr>
          <w:rFonts w:ascii="Arial" w:hAnsi="Arial" w:cs="Arial"/>
          <w:sz w:val="22"/>
          <w:szCs w:val="22"/>
        </w:rPr>
      </w:pPr>
    </w:p>
    <w:p w:rsidR="00D85A25" w:rsidRPr="005529CA" w:rsidRDefault="00893734" w:rsidP="00D85A25">
      <w:pPr>
        <w:numPr>
          <w:ilvl w:val="0"/>
          <w:numId w:val="21"/>
        </w:numPr>
        <w:tabs>
          <w:tab w:val="left" w:pos="709"/>
          <w:tab w:val="left" w:pos="851"/>
          <w:tab w:val="left" w:pos="993"/>
        </w:tabs>
        <w:suppressAutoHyphens/>
        <w:jc w:val="both"/>
        <w:rPr>
          <w:rFonts w:ascii="Arial" w:hAnsi="Arial" w:cs="Arial"/>
          <w:sz w:val="22"/>
          <w:szCs w:val="22"/>
        </w:rPr>
      </w:pPr>
      <w:r w:rsidRPr="005529CA">
        <w:rPr>
          <w:rFonts w:ascii="Arial" w:hAnsi="Arial" w:cs="Arial"/>
          <w:sz w:val="22"/>
          <w:szCs w:val="22"/>
        </w:rPr>
        <w:t>Faktur</w:t>
      </w:r>
      <w:r>
        <w:rPr>
          <w:rFonts w:ascii="Arial" w:hAnsi="Arial" w:cs="Arial"/>
          <w:sz w:val="22"/>
          <w:szCs w:val="22"/>
        </w:rPr>
        <w:t>y</w:t>
      </w:r>
      <w:r w:rsidRPr="005529CA">
        <w:rPr>
          <w:rFonts w:ascii="Arial" w:hAnsi="Arial" w:cs="Arial"/>
          <w:sz w:val="22"/>
          <w:szCs w:val="22"/>
        </w:rPr>
        <w:t xml:space="preserve"> bud</w:t>
      </w:r>
      <w:r>
        <w:rPr>
          <w:rFonts w:ascii="Arial" w:hAnsi="Arial" w:cs="Arial"/>
          <w:sz w:val="22"/>
          <w:szCs w:val="22"/>
        </w:rPr>
        <w:t>ou</w:t>
      </w:r>
      <w:r w:rsidRPr="005529CA">
        <w:rPr>
          <w:rFonts w:ascii="Arial" w:hAnsi="Arial" w:cs="Arial"/>
          <w:sz w:val="22"/>
          <w:szCs w:val="22"/>
        </w:rPr>
        <w:t xml:space="preserve"> </w:t>
      </w:r>
      <w:r w:rsidR="00D85A25" w:rsidRPr="005529CA">
        <w:rPr>
          <w:rFonts w:ascii="Arial" w:hAnsi="Arial" w:cs="Arial"/>
          <w:sz w:val="22"/>
          <w:szCs w:val="22"/>
        </w:rPr>
        <w:t xml:space="preserve">splňovat náležitosti daňového dokladu dle platných obecně závazných právních předpisů, tj. dle zákona č. 235/2004 Sb., o dani z přidané hodnoty a bude v nich uveden název akce: </w:t>
      </w:r>
      <w:r w:rsidR="00D85A25" w:rsidRPr="005529CA">
        <w:rPr>
          <w:rFonts w:ascii="Arial" w:hAnsi="Arial" w:cs="Arial"/>
          <w:b/>
          <w:sz w:val="22"/>
          <w:szCs w:val="22"/>
        </w:rPr>
        <w:t xml:space="preserve">„VR </w:t>
      </w:r>
      <w:del w:id="10" w:author="Dolecek" w:date="2014-08-12T08:52:00Z">
        <w:r w:rsidR="00D85A25" w:rsidRPr="005529CA" w:rsidDel="00763FFE">
          <w:rPr>
            <w:rFonts w:ascii="Arial" w:hAnsi="Arial" w:cs="Arial"/>
            <w:b/>
            <w:sz w:val="22"/>
            <w:szCs w:val="22"/>
          </w:rPr>
          <w:delText>67</w:delText>
        </w:r>
        <w:r w:rsidR="00E251E2" w:rsidDel="00763FFE">
          <w:rPr>
            <w:rFonts w:ascii="Arial" w:hAnsi="Arial" w:cs="Arial"/>
            <w:b/>
            <w:sz w:val="22"/>
            <w:szCs w:val="22"/>
          </w:rPr>
          <w:delText>A</w:delText>
        </w:r>
      </w:del>
      <w:ins w:id="11" w:author="Dolecek" w:date="2014-08-12T08:52:00Z">
        <w:r w:rsidR="00763FFE">
          <w:rPr>
            <w:rFonts w:ascii="Arial" w:hAnsi="Arial" w:cs="Arial"/>
            <w:b/>
            <w:sz w:val="22"/>
            <w:szCs w:val="22"/>
          </w:rPr>
          <w:t>67B</w:t>
        </w:r>
      </w:ins>
      <w:r w:rsidR="00D85A25" w:rsidRPr="005529CA">
        <w:rPr>
          <w:rFonts w:ascii="Arial" w:hAnsi="Arial" w:cs="Arial"/>
          <w:b/>
          <w:sz w:val="22"/>
          <w:szCs w:val="22"/>
        </w:rPr>
        <w:t xml:space="preserve">: Dodávka řidičského simulátoru pro Dopravní </w:t>
      </w:r>
      <w:proofErr w:type="spellStart"/>
      <w:r w:rsidR="00D85A25" w:rsidRPr="005529CA">
        <w:rPr>
          <w:rFonts w:ascii="Arial" w:hAnsi="Arial" w:cs="Arial"/>
          <w:b/>
          <w:sz w:val="22"/>
          <w:szCs w:val="22"/>
        </w:rPr>
        <w:t>VaV</w:t>
      </w:r>
      <w:proofErr w:type="spellEnd"/>
      <w:r w:rsidR="00D85A25" w:rsidRPr="005529CA">
        <w:rPr>
          <w:rFonts w:ascii="Arial" w:hAnsi="Arial" w:cs="Arial"/>
          <w:b/>
          <w:sz w:val="22"/>
          <w:szCs w:val="22"/>
        </w:rPr>
        <w:t xml:space="preserve"> centrum“ </w:t>
      </w:r>
      <w:r w:rsidR="00D85A25" w:rsidRPr="005529CA">
        <w:rPr>
          <w:rFonts w:ascii="Arial" w:hAnsi="Arial" w:cs="Arial"/>
          <w:sz w:val="22"/>
          <w:szCs w:val="22"/>
        </w:rPr>
        <w:t xml:space="preserve">a číslo smlouvy Objednatele: </w:t>
      </w:r>
      <w:r w:rsidR="00E251E2">
        <w:rPr>
          <w:rFonts w:ascii="Arial" w:hAnsi="Arial" w:cs="Arial"/>
          <w:b/>
          <w:sz w:val="22"/>
          <w:szCs w:val="22"/>
        </w:rPr>
        <w:t>SML/</w:t>
      </w:r>
      <w:proofErr w:type="gramStart"/>
      <w:r w:rsidR="00E251E2">
        <w:rPr>
          <w:rFonts w:ascii="Arial" w:hAnsi="Arial" w:cs="Arial"/>
          <w:b/>
          <w:sz w:val="22"/>
          <w:szCs w:val="22"/>
        </w:rPr>
        <w:t>…./2014</w:t>
      </w:r>
      <w:proofErr w:type="gramEnd"/>
      <w:del w:id="12" w:author="Dolecek" w:date="2014-08-12T09:33:00Z">
        <w:r w:rsidR="00AE45FD" w:rsidRPr="00AE45FD" w:rsidDel="000C5791">
          <w:rPr>
            <w:rFonts w:ascii="Arial" w:hAnsi="Arial" w:cs="Arial"/>
            <w:sz w:val="22"/>
            <w:szCs w:val="22"/>
          </w:rPr>
          <w:delText>, s vyznačením fakturované části plnění dle článku IV. odstavec 1. této smlouvy</w:delText>
        </w:r>
      </w:del>
      <w:r w:rsidR="00D85A25" w:rsidRPr="00AE45FD">
        <w:rPr>
          <w:rFonts w:ascii="Arial" w:hAnsi="Arial" w:cs="Arial"/>
          <w:sz w:val="22"/>
          <w:szCs w:val="22"/>
        </w:rPr>
        <w:t>.</w:t>
      </w:r>
      <w:r w:rsidR="00D85A25" w:rsidRPr="005529CA">
        <w:rPr>
          <w:rFonts w:ascii="Arial" w:hAnsi="Arial" w:cs="Arial"/>
          <w:sz w:val="22"/>
          <w:szCs w:val="22"/>
        </w:rPr>
        <w:t xml:space="preserve"> V případě, že daňový doklad tyto náležitosti nebude splňovat nebo nebude vystaven v souladu s platebními podmínkami, bude Objednatelem vrácen k doplnění bez jejich proplacení. Vrácením pozbývá faktura splatnosti.</w:t>
      </w:r>
    </w:p>
    <w:p w:rsidR="00D85A25" w:rsidRPr="005529CA" w:rsidRDefault="00D85A25" w:rsidP="00D85A25">
      <w:pPr>
        <w:tabs>
          <w:tab w:val="left" w:pos="709"/>
          <w:tab w:val="left" w:pos="851"/>
          <w:tab w:val="left" w:pos="993"/>
        </w:tabs>
        <w:ind w:left="426"/>
        <w:jc w:val="both"/>
        <w:rPr>
          <w:rFonts w:ascii="Arial" w:hAnsi="Arial" w:cs="Arial"/>
          <w:sz w:val="22"/>
          <w:szCs w:val="22"/>
        </w:rPr>
      </w:pPr>
    </w:p>
    <w:p w:rsidR="00D85A25" w:rsidRPr="005529CA" w:rsidRDefault="00D85A25" w:rsidP="00D85A25">
      <w:pPr>
        <w:pStyle w:val="Odstavecseseznamem"/>
        <w:numPr>
          <w:ilvl w:val="0"/>
          <w:numId w:val="21"/>
        </w:numPr>
        <w:tabs>
          <w:tab w:val="left" w:pos="709"/>
          <w:tab w:val="left" w:pos="851"/>
          <w:tab w:val="left" w:pos="993"/>
        </w:tabs>
        <w:suppressAutoHyphens/>
        <w:jc w:val="both"/>
        <w:rPr>
          <w:rFonts w:ascii="Arial" w:hAnsi="Arial" w:cs="Arial"/>
          <w:sz w:val="22"/>
          <w:szCs w:val="22"/>
        </w:rPr>
      </w:pPr>
      <w:r w:rsidRPr="005529CA">
        <w:rPr>
          <w:rFonts w:ascii="Arial" w:hAnsi="Arial" w:cs="Arial"/>
          <w:sz w:val="22"/>
          <w:szCs w:val="22"/>
        </w:rPr>
        <w:t>Lhůta splatnosti faktur</w:t>
      </w:r>
      <w:r>
        <w:rPr>
          <w:rFonts w:ascii="Arial" w:hAnsi="Arial" w:cs="Arial"/>
          <w:sz w:val="22"/>
          <w:szCs w:val="22"/>
        </w:rPr>
        <w:t>y</w:t>
      </w:r>
      <w:r w:rsidRPr="005529CA">
        <w:rPr>
          <w:rFonts w:ascii="Arial" w:hAnsi="Arial" w:cs="Arial"/>
          <w:sz w:val="22"/>
          <w:szCs w:val="22"/>
        </w:rPr>
        <w:t xml:space="preserve"> je do </w:t>
      </w:r>
      <w:r w:rsidR="00AF1B1B">
        <w:rPr>
          <w:rFonts w:ascii="Arial" w:hAnsi="Arial" w:cs="Arial"/>
          <w:sz w:val="22"/>
          <w:szCs w:val="22"/>
        </w:rPr>
        <w:t xml:space="preserve">14 </w:t>
      </w:r>
      <w:r w:rsidRPr="005529CA">
        <w:rPr>
          <w:rFonts w:ascii="Arial" w:hAnsi="Arial" w:cs="Arial"/>
          <w:sz w:val="22"/>
          <w:szCs w:val="22"/>
        </w:rPr>
        <w:t>kalendářních dnů od jej</w:t>
      </w:r>
      <w:r>
        <w:rPr>
          <w:rFonts w:ascii="Arial" w:hAnsi="Arial" w:cs="Arial"/>
          <w:sz w:val="22"/>
          <w:szCs w:val="22"/>
        </w:rPr>
        <w:t>ího</w:t>
      </w:r>
      <w:r w:rsidRPr="005529CA">
        <w:rPr>
          <w:rFonts w:ascii="Arial" w:hAnsi="Arial" w:cs="Arial"/>
          <w:sz w:val="22"/>
          <w:szCs w:val="22"/>
        </w:rPr>
        <w:t xml:space="preserve"> doručení Objednateli.</w:t>
      </w:r>
    </w:p>
    <w:p w:rsidR="00D85A25" w:rsidRPr="005529CA" w:rsidRDefault="00D85A25" w:rsidP="00D85A25">
      <w:pPr>
        <w:tabs>
          <w:tab w:val="left" w:pos="709"/>
          <w:tab w:val="left" w:pos="851"/>
          <w:tab w:val="left" w:pos="993"/>
        </w:tabs>
        <w:ind w:left="426"/>
        <w:jc w:val="both"/>
        <w:rPr>
          <w:rFonts w:ascii="Arial" w:hAnsi="Arial" w:cs="Arial"/>
          <w:sz w:val="22"/>
          <w:szCs w:val="22"/>
        </w:rPr>
      </w:pPr>
    </w:p>
    <w:p w:rsidR="00D85A25" w:rsidRPr="005529CA" w:rsidRDefault="00D85A25" w:rsidP="00D85A25">
      <w:pPr>
        <w:pStyle w:val="Odstavecseseznamem"/>
        <w:numPr>
          <w:ilvl w:val="0"/>
          <w:numId w:val="21"/>
        </w:numPr>
        <w:tabs>
          <w:tab w:val="left" w:pos="709"/>
          <w:tab w:val="left" w:pos="851"/>
          <w:tab w:val="left" w:pos="993"/>
        </w:tabs>
        <w:suppressAutoHyphens/>
        <w:jc w:val="both"/>
        <w:rPr>
          <w:rFonts w:ascii="Arial" w:hAnsi="Arial" w:cs="Arial"/>
          <w:sz w:val="22"/>
          <w:szCs w:val="22"/>
        </w:rPr>
      </w:pPr>
      <w:r w:rsidRPr="005529CA">
        <w:rPr>
          <w:rFonts w:ascii="Arial" w:hAnsi="Arial" w:cs="Arial"/>
          <w:sz w:val="22"/>
          <w:szCs w:val="22"/>
        </w:rPr>
        <w:t>Za okamžik zaplacení se rozumí datum odepsání příslušné částky, na kterou byl daňový doklad – faktura vystavena, z účtu Objednatele ve prospěch účtu Zhotovitele.</w:t>
      </w:r>
      <w:bookmarkStart w:id="13" w:name="_GoBack"/>
      <w:bookmarkEnd w:id="13"/>
    </w:p>
    <w:p w:rsidR="00D85A25" w:rsidRPr="005529CA" w:rsidRDefault="00D85A25" w:rsidP="00D85A25">
      <w:pPr>
        <w:tabs>
          <w:tab w:val="left" w:pos="709"/>
          <w:tab w:val="left" w:pos="851"/>
          <w:tab w:val="left" w:pos="993"/>
        </w:tabs>
        <w:ind w:left="426"/>
        <w:jc w:val="both"/>
        <w:rPr>
          <w:rFonts w:ascii="Arial" w:hAnsi="Arial" w:cs="Arial"/>
          <w:sz w:val="22"/>
          <w:szCs w:val="22"/>
        </w:rPr>
      </w:pPr>
    </w:p>
    <w:p w:rsidR="00D85A25" w:rsidRPr="005529CA" w:rsidRDefault="00D85A25" w:rsidP="00D85A25">
      <w:pPr>
        <w:numPr>
          <w:ilvl w:val="0"/>
          <w:numId w:val="21"/>
        </w:numPr>
        <w:tabs>
          <w:tab w:val="clear" w:pos="360"/>
          <w:tab w:val="left" w:pos="709"/>
          <w:tab w:val="left" w:pos="851"/>
          <w:tab w:val="left" w:pos="993"/>
        </w:tabs>
        <w:suppressAutoHyphens/>
        <w:ind w:left="426" w:hanging="426"/>
        <w:jc w:val="both"/>
        <w:rPr>
          <w:rFonts w:ascii="Arial" w:hAnsi="Arial" w:cs="Arial"/>
          <w:sz w:val="22"/>
          <w:szCs w:val="22"/>
        </w:rPr>
      </w:pPr>
      <w:r w:rsidRPr="005529CA">
        <w:rPr>
          <w:rFonts w:ascii="Arial" w:hAnsi="Arial" w:cs="Arial"/>
          <w:sz w:val="22"/>
          <w:szCs w:val="22"/>
        </w:rPr>
        <w:t xml:space="preserve">Veškeré úhrady Objednatele na základě této Smlouvy budou prováděny bezhotovostním převodem na bankovní účet Zhotovitele uvedený v daňovém dokladu - faktuře. </w:t>
      </w:r>
    </w:p>
    <w:p w:rsidR="00D85A25" w:rsidRPr="005529CA" w:rsidRDefault="00D85A25" w:rsidP="00D85A25">
      <w:pPr>
        <w:tabs>
          <w:tab w:val="left" w:pos="709"/>
          <w:tab w:val="left" w:pos="851"/>
          <w:tab w:val="left" w:pos="993"/>
        </w:tabs>
        <w:ind w:left="426" w:hanging="426"/>
        <w:jc w:val="both"/>
        <w:rPr>
          <w:rFonts w:ascii="Arial" w:hAnsi="Arial" w:cs="Arial"/>
          <w:sz w:val="22"/>
          <w:szCs w:val="22"/>
        </w:rPr>
      </w:pPr>
    </w:p>
    <w:p w:rsidR="00D85A25" w:rsidRPr="005529CA" w:rsidRDefault="00D85A25" w:rsidP="00D85A25">
      <w:pPr>
        <w:numPr>
          <w:ilvl w:val="0"/>
          <w:numId w:val="21"/>
        </w:numPr>
        <w:tabs>
          <w:tab w:val="clear" w:pos="360"/>
          <w:tab w:val="left" w:pos="709"/>
          <w:tab w:val="left" w:pos="851"/>
          <w:tab w:val="left" w:pos="993"/>
        </w:tabs>
        <w:suppressAutoHyphens/>
        <w:ind w:left="426" w:hanging="426"/>
        <w:jc w:val="both"/>
        <w:rPr>
          <w:rFonts w:ascii="Arial" w:hAnsi="Arial" w:cs="Arial"/>
          <w:sz w:val="22"/>
          <w:szCs w:val="22"/>
        </w:rPr>
      </w:pPr>
      <w:r w:rsidRPr="005529CA">
        <w:rPr>
          <w:rFonts w:ascii="Arial" w:hAnsi="Arial" w:cs="Arial"/>
          <w:sz w:val="22"/>
          <w:szCs w:val="22"/>
        </w:rPr>
        <w:t>Je-li úhrada faktury Objednatelem vázána na obdržení finančních prostředků z dotace udělené z Operačního programu Výzkum a vývoj pro inovace, není Objednatel povinen hradit úrok z prodlení za nejvýše 90 dnů prodlení, pokud prokáže, že tyto finanční prostředky nemá k dispozici. Objednatel je však povinen nejpozději 10 dnů po obdržení těchto prostředků poukázat dlužnou částku na bankovní účet Zhotovitele, neučiní-li tak, podléhá povinnosti zaplatit úrok z prodlení ve výši 0,05 % z dlužné částky za každý započatý den prodlení ode dne následujícího po dni obdržení finančních prostředků od poskytovatele dotace. Připadá-li tento den na den pracovního klidu, je Objednatel povinen příslušné finanční prostředky poukázat na bankovní účet Zhotovitele den následující po dni pracovního klidu.</w:t>
      </w:r>
    </w:p>
    <w:p w:rsidR="00D85A25" w:rsidRDefault="00D85A25" w:rsidP="00D85A25">
      <w:pPr>
        <w:tabs>
          <w:tab w:val="left" w:pos="709"/>
          <w:tab w:val="left" w:pos="851"/>
          <w:tab w:val="left" w:pos="993"/>
        </w:tabs>
        <w:jc w:val="both"/>
        <w:rPr>
          <w:rFonts w:ascii="Arial" w:hAnsi="Arial" w:cs="Arial"/>
          <w:sz w:val="22"/>
          <w:szCs w:val="22"/>
        </w:rPr>
      </w:pPr>
    </w:p>
    <w:p w:rsidR="00D85A25" w:rsidRPr="005529CA" w:rsidRDefault="00D85A25" w:rsidP="00D85A25">
      <w:pPr>
        <w:tabs>
          <w:tab w:val="left" w:pos="709"/>
          <w:tab w:val="left" w:pos="851"/>
          <w:tab w:val="left" w:pos="993"/>
        </w:tabs>
        <w:jc w:val="both"/>
        <w:rPr>
          <w:rFonts w:ascii="Arial" w:hAnsi="Arial" w:cs="Arial"/>
          <w:sz w:val="22"/>
          <w:szCs w:val="22"/>
        </w:rPr>
      </w:pPr>
    </w:p>
    <w:p w:rsidR="00D85A25" w:rsidRPr="005529CA" w:rsidRDefault="00D85A25" w:rsidP="00D85A25">
      <w:pPr>
        <w:tabs>
          <w:tab w:val="left" w:pos="709"/>
          <w:tab w:val="left" w:pos="851"/>
          <w:tab w:val="left" w:pos="993"/>
        </w:tabs>
        <w:ind w:left="426"/>
        <w:jc w:val="center"/>
        <w:rPr>
          <w:rFonts w:ascii="Arial" w:hAnsi="Arial" w:cs="Arial"/>
          <w:b/>
          <w:sz w:val="22"/>
          <w:szCs w:val="22"/>
        </w:rPr>
      </w:pPr>
      <w:r w:rsidRPr="005529CA">
        <w:rPr>
          <w:rFonts w:ascii="Arial" w:hAnsi="Arial" w:cs="Arial"/>
          <w:b/>
          <w:sz w:val="22"/>
          <w:szCs w:val="22"/>
        </w:rPr>
        <w:t>Článek VI.</w:t>
      </w:r>
    </w:p>
    <w:p w:rsidR="00D85A25" w:rsidRPr="005529CA" w:rsidRDefault="00D85A25" w:rsidP="00D85A25">
      <w:pPr>
        <w:tabs>
          <w:tab w:val="left" w:pos="709"/>
          <w:tab w:val="left" w:pos="851"/>
          <w:tab w:val="left" w:pos="993"/>
        </w:tabs>
        <w:ind w:left="426"/>
        <w:jc w:val="center"/>
        <w:rPr>
          <w:rFonts w:ascii="Arial" w:hAnsi="Arial" w:cs="Arial"/>
          <w:i/>
          <w:sz w:val="22"/>
          <w:szCs w:val="22"/>
        </w:rPr>
      </w:pPr>
      <w:r w:rsidRPr="005529CA">
        <w:rPr>
          <w:rFonts w:ascii="Arial" w:hAnsi="Arial" w:cs="Arial"/>
          <w:i/>
          <w:sz w:val="22"/>
          <w:szCs w:val="22"/>
        </w:rPr>
        <w:t>Termíny plnění</w:t>
      </w:r>
    </w:p>
    <w:p w:rsidR="00D85A25" w:rsidRPr="005529CA" w:rsidRDefault="00D85A25" w:rsidP="00D85A25">
      <w:pPr>
        <w:tabs>
          <w:tab w:val="left" w:pos="709"/>
          <w:tab w:val="left" w:pos="851"/>
          <w:tab w:val="left" w:pos="993"/>
        </w:tabs>
        <w:ind w:left="426"/>
        <w:jc w:val="both"/>
        <w:rPr>
          <w:rFonts w:ascii="Arial" w:hAnsi="Arial" w:cs="Arial"/>
          <w:sz w:val="22"/>
          <w:szCs w:val="22"/>
        </w:rPr>
      </w:pPr>
    </w:p>
    <w:p w:rsidR="00893734" w:rsidDel="00763FFE" w:rsidRDefault="00893734" w:rsidP="00604858">
      <w:pPr>
        <w:numPr>
          <w:ilvl w:val="0"/>
          <w:numId w:val="22"/>
        </w:numPr>
        <w:tabs>
          <w:tab w:val="left" w:pos="709"/>
          <w:tab w:val="left" w:pos="851"/>
        </w:tabs>
        <w:suppressAutoHyphens/>
        <w:ind w:left="426" w:hanging="426"/>
        <w:jc w:val="both"/>
        <w:rPr>
          <w:del w:id="14" w:author="Dolecek" w:date="2014-08-12T08:58:00Z"/>
          <w:rFonts w:ascii="Arial" w:hAnsi="Arial" w:cs="Arial"/>
          <w:sz w:val="22"/>
          <w:szCs w:val="22"/>
        </w:rPr>
      </w:pPr>
      <w:del w:id="15" w:author="Dolecek" w:date="2014-08-12T08:58:00Z">
        <w:r w:rsidDel="00763FFE">
          <w:rPr>
            <w:rFonts w:ascii="Arial" w:hAnsi="Arial" w:cs="Arial"/>
            <w:sz w:val="22"/>
            <w:szCs w:val="22"/>
          </w:rPr>
          <w:delText>Část</w:delText>
        </w:r>
        <w:r w:rsidR="00B27EE0" w:rsidDel="00763FFE">
          <w:rPr>
            <w:rFonts w:ascii="Arial" w:hAnsi="Arial" w:cs="Arial"/>
            <w:sz w:val="22"/>
            <w:szCs w:val="22"/>
          </w:rPr>
          <w:delText xml:space="preserve"> B</w:delText>
        </w:r>
        <w:r w:rsidDel="00763FFE">
          <w:rPr>
            <w:rFonts w:ascii="Arial" w:hAnsi="Arial" w:cs="Arial"/>
            <w:sz w:val="22"/>
            <w:szCs w:val="22"/>
          </w:rPr>
          <w:delText xml:space="preserve"> </w:delText>
        </w:r>
        <w:r w:rsidR="00B27EE0" w:rsidDel="00763FFE">
          <w:rPr>
            <w:rFonts w:ascii="Arial" w:hAnsi="Arial" w:cs="Arial"/>
            <w:sz w:val="22"/>
            <w:szCs w:val="22"/>
          </w:rPr>
          <w:delText>D</w:delText>
        </w:r>
        <w:r w:rsidDel="00763FFE">
          <w:rPr>
            <w:rFonts w:ascii="Arial" w:hAnsi="Arial" w:cs="Arial"/>
            <w:sz w:val="22"/>
            <w:szCs w:val="22"/>
          </w:rPr>
          <w:delText>íla dle článku IV. odst</w:delText>
        </w:r>
        <w:r w:rsidR="00AE45FD" w:rsidDel="00763FFE">
          <w:rPr>
            <w:rFonts w:ascii="Arial" w:hAnsi="Arial" w:cs="Arial"/>
            <w:sz w:val="22"/>
            <w:szCs w:val="22"/>
          </w:rPr>
          <w:delText>a</w:delText>
        </w:r>
        <w:r w:rsidDel="00763FFE">
          <w:rPr>
            <w:rFonts w:ascii="Arial" w:hAnsi="Arial" w:cs="Arial"/>
            <w:sz w:val="22"/>
            <w:szCs w:val="22"/>
          </w:rPr>
          <w:delText xml:space="preserve">vec 1. </w:delText>
        </w:r>
        <w:r w:rsidR="00AE45FD" w:rsidDel="00763FFE">
          <w:rPr>
            <w:rFonts w:ascii="Arial" w:hAnsi="Arial" w:cs="Arial"/>
            <w:sz w:val="22"/>
            <w:szCs w:val="22"/>
          </w:rPr>
          <w:delText>t</w:delText>
        </w:r>
        <w:r w:rsidDel="00763FFE">
          <w:rPr>
            <w:rFonts w:ascii="Arial" w:hAnsi="Arial" w:cs="Arial"/>
            <w:sz w:val="22"/>
            <w:szCs w:val="22"/>
          </w:rPr>
          <w:delText>éto</w:delText>
        </w:r>
        <w:r w:rsidR="00AE45FD" w:rsidDel="00763FFE">
          <w:rPr>
            <w:rFonts w:ascii="Arial" w:hAnsi="Arial" w:cs="Arial"/>
            <w:sz w:val="22"/>
            <w:szCs w:val="22"/>
          </w:rPr>
          <w:delText xml:space="preserve"> </w:delText>
        </w:r>
        <w:r w:rsidDel="00763FFE">
          <w:rPr>
            <w:rFonts w:ascii="Arial" w:hAnsi="Arial" w:cs="Arial"/>
            <w:sz w:val="22"/>
            <w:szCs w:val="22"/>
          </w:rPr>
          <w:delText>smlouvy bud</w:delText>
        </w:r>
        <w:r w:rsidR="00B27EE0" w:rsidDel="00763FFE">
          <w:rPr>
            <w:rFonts w:ascii="Arial" w:hAnsi="Arial" w:cs="Arial"/>
            <w:sz w:val="22"/>
            <w:szCs w:val="22"/>
          </w:rPr>
          <w:delText>e</w:delText>
        </w:r>
        <w:r w:rsidDel="00763FFE">
          <w:rPr>
            <w:rFonts w:ascii="Arial" w:hAnsi="Arial" w:cs="Arial"/>
            <w:sz w:val="22"/>
            <w:szCs w:val="22"/>
          </w:rPr>
          <w:delText xml:space="preserve"> </w:delText>
        </w:r>
        <w:r w:rsidR="00AE45FD" w:rsidDel="00763FFE">
          <w:rPr>
            <w:rFonts w:ascii="Arial" w:hAnsi="Arial" w:cs="Arial"/>
            <w:sz w:val="22"/>
            <w:szCs w:val="22"/>
          </w:rPr>
          <w:delText xml:space="preserve">Zhotovitelem </w:delText>
        </w:r>
        <w:r w:rsidDel="00763FFE">
          <w:rPr>
            <w:rFonts w:ascii="Arial" w:hAnsi="Arial" w:cs="Arial"/>
            <w:sz w:val="22"/>
            <w:szCs w:val="22"/>
          </w:rPr>
          <w:delText>proveden</w:delText>
        </w:r>
        <w:r w:rsidR="00B27EE0" w:rsidDel="00763FFE">
          <w:rPr>
            <w:rFonts w:ascii="Arial" w:hAnsi="Arial" w:cs="Arial"/>
            <w:sz w:val="22"/>
            <w:szCs w:val="22"/>
          </w:rPr>
          <w:delText>a</w:delText>
        </w:r>
        <w:r w:rsidDel="00763FFE">
          <w:rPr>
            <w:rFonts w:ascii="Arial" w:hAnsi="Arial" w:cs="Arial"/>
            <w:sz w:val="22"/>
            <w:szCs w:val="22"/>
          </w:rPr>
          <w:delText xml:space="preserve"> </w:delText>
        </w:r>
        <w:r w:rsidR="00AE45FD" w:rsidDel="00763FFE">
          <w:rPr>
            <w:rFonts w:ascii="Arial" w:hAnsi="Arial" w:cs="Arial"/>
            <w:sz w:val="22"/>
            <w:szCs w:val="22"/>
          </w:rPr>
          <w:delText>a dodán</w:delText>
        </w:r>
        <w:r w:rsidR="00B27EE0" w:rsidDel="00763FFE">
          <w:rPr>
            <w:rFonts w:ascii="Arial" w:hAnsi="Arial" w:cs="Arial"/>
            <w:sz w:val="22"/>
            <w:szCs w:val="22"/>
          </w:rPr>
          <w:delText>a</w:delText>
        </w:r>
        <w:r w:rsidR="00AE45FD" w:rsidDel="00763FFE">
          <w:rPr>
            <w:rFonts w:ascii="Arial" w:hAnsi="Arial" w:cs="Arial"/>
            <w:sz w:val="22"/>
            <w:szCs w:val="22"/>
          </w:rPr>
          <w:delText xml:space="preserve"> do místa plnění </w:delText>
        </w:r>
        <w:r w:rsidDel="00763FFE">
          <w:rPr>
            <w:rFonts w:ascii="Arial" w:hAnsi="Arial" w:cs="Arial"/>
            <w:sz w:val="22"/>
            <w:szCs w:val="22"/>
          </w:rPr>
          <w:delText xml:space="preserve">nejpozději do </w:delText>
        </w:r>
        <w:r w:rsidR="00B27EE0" w:rsidDel="00763FFE">
          <w:rPr>
            <w:rFonts w:ascii="Arial" w:hAnsi="Arial" w:cs="Arial"/>
            <w:sz w:val="22"/>
            <w:szCs w:val="22"/>
          </w:rPr>
          <w:delText>dne 18. 12. 2014</w:delText>
        </w:r>
      </w:del>
    </w:p>
    <w:p w:rsidR="00893734" w:rsidDel="00763FFE" w:rsidRDefault="00893734" w:rsidP="00AE45FD">
      <w:pPr>
        <w:tabs>
          <w:tab w:val="left" w:pos="709"/>
          <w:tab w:val="left" w:pos="851"/>
        </w:tabs>
        <w:suppressAutoHyphens/>
        <w:jc w:val="both"/>
        <w:rPr>
          <w:del w:id="16" w:author="Dolecek" w:date="2014-08-12T08:58:00Z"/>
          <w:rFonts w:ascii="Arial" w:hAnsi="Arial" w:cs="Arial"/>
          <w:sz w:val="22"/>
          <w:szCs w:val="22"/>
        </w:rPr>
      </w:pPr>
    </w:p>
    <w:p w:rsidR="00AE45FD" w:rsidRDefault="000F4FC5" w:rsidP="009E65FE">
      <w:pPr>
        <w:tabs>
          <w:tab w:val="left" w:pos="709"/>
          <w:tab w:val="left" w:pos="851"/>
        </w:tabs>
        <w:suppressAutoHyphens/>
        <w:ind w:left="426" w:hanging="426"/>
        <w:jc w:val="both"/>
        <w:rPr>
          <w:rFonts w:ascii="Arial" w:hAnsi="Arial" w:cs="Arial"/>
          <w:sz w:val="22"/>
          <w:szCs w:val="22"/>
        </w:rPr>
      </w:pPr>
      <w:del w:id="17" w:author="Dolecek" w:date="2014-08-12T09:28:00Z">
        <w:r w:rsidDel="0085728E">
          <w:rPr>
            <w:rFonts w:ascii="Arial" w:hAnsi="Arial" w:cs="Arial"/>
            <w:sz w:val="22"/>
            <w:szCs w:val="22"/>
          </w:rPr>
          <w:delText>2</w:delText>
        </w:r>
      </w:del>
      <w:ins w:id="18" w:author="Dolecek" w:date="2014-08-12T09:28:00Z">
        <w:r w:rsidR="0085728E">
          <w:rPr>
            <w:rFonts w:ascii="Arial" w:hAnsi="Arial" w:cs="Arial"/>
            <w:sz w:val="22"/>
            <w:szCs w:val="22"/>
          </w:rPr>
          <w:t>1</w:t>
        </w:r>
      </w:ins>
      <w:r>
        <w:rPr>
          <w:rFonts w:ascii="Arial" w:hAnsi="Arial" w:cs="Arial"/>
          <w:sz w:val="22"/>
          <w:szCs w:val="22"/>
        </w:rPr>
        <w:t xml:space="preserve">. </w:t>
      </w:r>
      <w:r w:rsidR="00893734">
        <w:rPr>
          <w:rFonts w:ascii="Arial" w:hAnsi="Arial" w:cs="Arial"/>
          <w:sz w:val="22"/>
          <w:szCs w:val="22"/>
        </w:rPr>
        <w:t xml:space="preserve"> Kompletní dílo bez vad a nedodělků </w:t>
      </w:r>
      <w:r w:rsidR="00D85A25" w:rsidRPr="005529CA">
        <w:rPr>
          <w:rFonts w:ascii="Arial" w:hAnsi="Arial" w:cs="Arial"/>
          <w:sz w:val="22"/>
          <w:szCs w:val="22"/>
        </w:rPr>
        <w:t xml:space="preserve">bude </w:t>
      </w:r>
      <w:r w:rsidR="00D85A25">
        <w:rPr>
          <w:rFonts w:ascii="Arial" w:hAnsi="Arial" w:cs="Arial"/>
          <w:sz w:val="22"/>
          <w:szCs w:val="22"/>
        </w:rPr>
        <w:t>dokončeno a předáno</w:t>
      </w:r>
      <w:r w:rsidR="00893734">
        <w:rPr>
          <w:rFonts w:ascii="Arial" w:hAnsi="Arial" w:cs="Arial"/>
          <w:sz w:val="22"/>
          <w:szCs w:val="22"/>
        </w:rPr>
        <w:t xml:space="preserve"> Objednateli</w:t>
      </w:r>
      <w:r w:rsidR="00D85A25">
        <w:rPr>
          <w:rFonts w:ascii="Arial" w:hAnsi="Arial" w:cs="Arial"/>
          <w:sz w:val="22"/>
          <w:szCs w:val="22"/>
        </w:rPr>
        <w:t xml:space="preserve"> </w:t>
      </w:r>
      <w:r w:rsidR="00893734">
        <w:rPr>
          <w:rFonts w:ascii="Arial" w:hAnsi="Arial" w:cs="Arial"/>
          <w:sz w:val="22"/>
          <w:szCs w:val="22"/>
        </w:rPr>
        <w:t xml:space="preserve">nejpozději </w:t>
      </w:r>
      <w:r w:rsidR="00D85A25">
        <w:rPr>
          <w:rFonts w:ascii="Arial" w:hAnsi="Arial" w:cs="Arial"/>
          <w:sz w:val="22"/>
          <w:szCs w:val="22"/>
        </w:rPr>
        <w:t xml:space="preserve">do </w:t>
      </w:r>
      <w:r w:rsidR="00604858">
        <w:rPr>
          <w:rFonts w:ascii="Arial" w:hAnsi="Arial" w:cs="Arial"/>
          <w:sz w:val="22"/>
          <w:szCs w:val="22"/>
        </w:rPr>
        <w:t>23. 12. 2014</w:t>
      </w:r>
      <w:r w:rsidR="00D85A25">
        <w:rPr>
          <w:rFonts w:ascii="Arial" w:hAnsi="Arial" w:cs="Arial"/>
          <w:sz w:val="22"/>
          <w:szCs w:val="22"/>
        </w:rPr>
        <w:t>.</w:t>
      </w:r>
    </w:p>
    <w:p w:rsidR="00AE45FD" w:rsidRDefault="00AE45FD" w:rsidP="00AE45FD">
      <w:pPr>
        <w:tabs>
          <w:tab w:val="left" w:pos="709"/>
          <w:tab w:val="left" w:pos="851"/>
        </w:tabs>
        <w:suppressAutoHyphens/>
        <w:jc w:val="both"/>
        <w:rPr>
          <w:rFonts w:ascii="Arial" w:hAnsi="Arial" w:cs="Arial"/>
          <w:sz w:val="22"/>
          <w:szCs w:val="22"/>
        </w:rPr>
      </w:pPr>
    </w:p>
    <w:p w:rsidR="00D85A25" w:rsidRPr="000F4FC5" w:rsidRDefault="000F4FC5" w:rsidP="009E65FE">
      <w:pPr>
        <w:tabs>
          <w:tab w:val="left" w:pos="709"/>
          <w:tab w:val="left" w:pos="851"/>
        </w:tabs>
        <w:suppressAutoHyphens/>
        <w:ind w:left="426" w:hanging="426"/>
        <w:jc w:val="both"/>
        <w:rPr>
          <w:rFonts w:ascii="Arial" w:hAnsi="Arial" w:cs="Arial"/>
          <w:sz w:val="22"/>
          <w:szCs w:val="22"/>
        </w:rPr>
      </w:pPr>
      <w:del w:id="19" w:author="Dolecek" w:date="2014-08-12T09:28:00Z">
        <w:r w:rsidDel="0085728E">
          <w:rPr>
            <w:rFonts w:ascii="Arial" w:hAnsi="Arial" w:cs="Arial"/>
            <w:sz w:val="22"/>
            <w:szCs w:val="22"/>
          </w:rPr>
          <w:delText>3</w:delText>
        </w:r>
      </w:del>
      <w:ins w:id="20" w:author="Dolecek" w:date="2014-08-12T09:28:00Z">
        <w:r w:rsidR="0085728E">
          <w:rPr>
            <w:rFonts w:ascii="Arial" w:hAnsi="Arial" w:cs="Arial"/>
            <w:sz w:val="22"/>
            <w:szCs w:val="22"/>
          </w:rPr>
          <w:t>2</w:t>
        </w:r>
      </w:ins>
      <w:r>
        <w:rPr>
          <w:rFonts w:ascii="Arial" w:hAnsi="Arial" w:cs="Arial"/>
          <w:sz w:val="22"/>
          <w:szCs w:val="22"/>
        </w:rPr>
        <w:t xml:space="preserve">. </w:t>
      </w:r>
      <w:r w:rsidR="00D85A25" w:rsidRPr="000F4FC5">
        <w:rPr>
          <w:rFonts w:ascii="Arial" w:hAnsi="Arial" w:cs="Arial"/>
          <w:sz w:val="22"/>
          <w:szCs w:val="22"/>
        </w:rPr>
        <w:t xml:space="preserve">Zhotovitel se zavazuje, že kompletní, plně funkční Dílo provede v termínu a v kvalitě dle  této Smlouvy a ve stavu způsobilém k řádnému užívání Díla. </w:t>
      </w:r>
    </w:p>
    <w:p w:rsidR="00D85A25" w:rsidRPr="005529CA" w:rsidRDefault="00D85A25" w:rsidP="000F4FC5">
      <w:pPr>
        <w:pStyle w:val="BodyText26"/>
        <w:tabs>
          <w:tab w:val="clear" w:pos="284"/>
          <w:tab w:val="left" w:pos="709"/>
          <w:tab w:val="left" w:pos="851"/>
          <w:tab w:val="left" w:pos="993"/>
          <w:tab w:val="left" w:pos="4536"/>
        </w:tabs>
        <w:ind w:left="0" w:firstLine="0"/>
        <w:rPr>
          <w:rFonts w:cs="Arial"/>
          <w:szCs w:val="22"/>
        </w:rPr>
      </w:pPr>
    </w:p>
    <w:p w:rsidR="00D85A25" w:rsidRDefault="0085728E" w:rsidP="0085728E">
      <w:pPr>
        <w:pStyle w:val="BodyText26"/>
        <w:tabs>
          <w:tab w:val="clear" w:pos="284"/>
          <w:tab w:val="left" w:pos="426"/>
          <w:tab w:val="left" w:pos="851"/>
          <w:tab w:val="left" w:pos="993"/>
          <w:tab w:val="left" w:pos="4536"/>
        </w:tabs>
        <w:ind w:left="0" w:firstLine="0"/>
        <w:rPr>
          <w:rFonts w:cs="Arial"/>
          <w:szCs w:val="22"/>
        </w:rPr>
      </w:pPr>
      <w:ins w:id="21" w:author="Dolecek" w:date="2014-08-12T09:29:00Z">
        <w:r>
          <w:rPr>
            <w:rFonts w:cs="Arial"/>
            <w:szCs w:val="22"/>
          </w:rPr>
          <w:t>3.</w:t>
        </w:r>
        <w:r>
          <w:rPr>
            <w:rFonts w:cs="Arial"/>
            <w:szCs w:val="22"/>
          </w:rPr>
          <w:tab/>
        </w:r>
      </w:ins>
      <w:r w:rsidR="00D85A25" w:rsidRPr="005529CA">
        <w:rPr>
          <w:rFonts w:cs="Arial"/>
          <w:szCs w:val="22"/>
        </w:rPr>
        <w:t xml:space="preserve">Změna závazného </w:t>
      </w:r>
      <w:r w:rsidR="00D85A25">
        <w:rPr>
          <w:rFonts w:cs="Arial"/>
          <w:szCs w:val="22"/>
        </w:rPr>
        <w:t>termínu plnění</w:t>
      </w:r>
      <w:r w:rsidR="00D85A25" w:rsidRPr="005529CA">
        <w:rPr>
          <w:rFonts w:cs="Arial"/>
          <w:szCs w:val="22"/>
        </w:rPr>
        <w:t xml:space="preserve"> je možná pouze na základě písemné dohody stran. </w:t>
      </w:r>
    </w:p>
    <w:p w:rsidR="000F4FC5" w:rsidRDefault="000F4FC5" w:rsidP="00AE45FD">
      <w:pPr>
        <w:pStyle w:val="Odstavecseseznamem"/>
        <w:ind w:left="0"/>
        <w:rPr>
          <w:rFonts w:cs="Arial"/>
          <w:szCs w:val="22"/>
        </w:rPr>
      </w:pPr>
    </w:p>
    <w:p w:rsidR="000F4FC5" w:rsidRPr="005529CA" w:rsidRDefault="000F4FC5" w:rsidP="00AE45FD">
      <w:pPr>
        <w:pStyle w:val="BodyText26"/>
        <w:tabs>
          <w:tab w:val="left" w:pos="709"/>
          <w:tab w:val="left" w:pos="851"/>
          <w:tab w:val="left" w:pos="993"/>
          <w:tab w:val="left" w:pos="4536"/>
        </w:tabs>
        <w:rPr>
          <w:rFonts w:cs="Arial"/>
          <w:szCs w:val="22"/>
        </w:rPr>
      </w:pPr>
      <w:del w:id="22" w:author="Dolecek" w:date="2014-08-12T09:29:00Z">
        <w:r w:rsidDel="0085728E">
          <w:rPr>
            <w:rFonts w:cs="Arial"/>
            <w:szCs w:val="22"/>
          </w:rPr>
          <w:delText>5</w:delText>
        </w:r>
      </w:del>
      <w:ins w:id="23" w:author="Dolecek" w:date="2014-08-12T09:29:00Z">
        <w:r w:rsidR="0085728E">
          <w:rPr>
            <w:rFonts w:cs="Arial"/>
            <w:szCs w:val="22"/>
          </w:rPr>
          <w:t>4</w:t>
        </w:r>
      </w:ins>
      <w:r>
        <w:rPr>
          <w:rFonts w:cs="Arial"/>
          <w:szCs w:val="22"/>
        </w:rPr>
        <w:t xml:space="preserve">. V případě, že Zhotovitel bude v prodlení s plněním </w:t>
      </w:r>
      <w:del w:id="24" w:author="Dolecek" w:date="2014-08-12T08:59:00Z">
        <w:r w:rsidDel="00763FFE">
          <w:rPr>
            <w:rFonts w:cs="Arial"/>
            <w:szCs w:val="22"/>
          </w:rPr>
          <w:delText>částí A. a B., dle článku IV., odstavec 1. této smlouvy,</w:delText>
        </w:r>
      </w:del>
      <w:ins w:id="25" w:author="Dolecek" w:date="2014-08-12T08:59:00Z">
        <w:r w:rsidR="00763FFE">
          <w:rPr>
            <w:rFonts w:cs="Arial"/>
            <w:szCs w:val="22"/>
          </w:rPr>
          <w:t>díla</w:t>
        </w:r>
      </w:ins>
      <w:r>
        <w:rPr>
          <w:rFonts w:cs="Arial"/>
          <w:szCs w:val="22"/>
        </w:rPr>
        <w:t xml:space="preserve"> bez písemného odsouhlasení změny termínu oběma smluvními stranami, je Objednatel oprávněn od smlouvy odstoupit. V tomto případě nevzniká </w:t>
      </w:r>
      <w:r>
        <w:rPr>
          <w:rFonts w:cs="Arial"/>
          <w:szCs w:val="22"/>
        </w:rPr>
        <w:lastRenderedPageBreak/>
        <w:t xml:space="preserve">Zhotoviteli jakékoliv právo na náhradu nákladů vzniklých Zhotoviteli do doby odstoupení od smlouvy Objednatelem. </w:t>
      </w:r>
    </w:p>
    <w:p w:rsidR="00D85A25" w:rsidRPr="005529CA" w:rsidRDefault="00D85A25" w:rsidP="00D85A25">
      <w:pPr>
        <w:tabs>
          <w:tab w:val="left" w:pos="709"/>
          <w:tab w:val="left" w:pos="851"/>
          <w:tab w:val="left" w:pos="993"/>
          <w:tab w:val="left" w:pos="4536"/>
        </w:tabs>
        <w:ind w:left="426"/>
        <w:jc w:val="both"/>
        <w:rPr>
          <w:rFonts w:ascii="Arial" w:hAnsi="Arial" w:cs="Arial"/>
          <w:color w:val="FF0000"/>
          <w:sz w:val="22"/>
          <w:szCs w:val="22"/>
        </w:rPr>
      </w:pPr>
    </w:p>
    <w:p w:rsidR="00D85A25" w:rsidRPr="005529CA" w:rsidRDefault="00D85A25" w:rsidP="00D85A25">
      <w:pPr>
        <w:tabs>
          <w:tab w:val="left" w:pos="709"/>
          <w:tab w:val="left" w:pos="851"/>
          <w:tab w:val="left" w:pos="993"/>
        </w:tabs>
        <w:ind w:left="426"/>
        <w:jc w:val="both"/>
        <w:rPr>
          <w:rFonts w:ascii="Arial" w:hAnsi="Arial" w:cs="Arial"/>
          <w:sz w:val="22"/>
          <w:szCs w:val="22"/>
        </w:rPr>
      </w:pPr>
    </w:p>
    <w:p w:rsidR="00D85A25" w:rsidRPr="005529CA" w:rsidRDefault="00D85A25" w:rsidP="00D85A25">
      <w:pPr>
        <w:tabs>
          <w:tab w:val="left" w:pos="709"/>
          <w:tab w:val="left" w:pos="851"/>
          <w:tab w:val="left" w:pos="993"/>
        </w:tabs>
        <w:ind w:left="426"/>
        <w:jc w:val="center"/>
        <w:rPr>
          <w:rFonts w:ascii="Arial" w:hAnsi="Arial" w:cs="Arial"/>
          <w:b/>
          <w:sz w:val="22"/>
          <w:szCs w:val="22"/>
        </w:rPr>
      </w:pPr>
      <w:r w:rsidRPr="005529CA">
        <w:rPr>
          <w:rFonts w:ascii="Arial" w:hAnsi="Arial" w:cs="Arial"/>
          <w:b/>
          <w:sz w:val="22"/>
          <w:szCs w:val="22"/>
        </w:rPr>
        <w:t>Článek VII.</w:t>
      </w:r>
    </w:p>
    <w:p w:rsidR="00D85A25" w:rsidRPr="005529CA" w:rsidRDefault="00D85A25" w:rsidP="00D85A25">
      <w:pPr>
        <w:tabs>
          <w:tab w:val="left" w:pos="709"/>
          <w:tab w:val="left" w:pos="851"/>
          <w:tab w:val="left" w:pos="993"/>
        </w:tabs>
        <w:ind w:left="426"/>
        <w:jc w:val="center"/>
        <w:rPr>
          <w:rFonts w:ascii="Arial" w:hAnsi="Arial" w:cs="Arial"/>
          <w:i/>
          <w:sz w:val="22"/>
          <w:szCs w:val="22"/>
        </w:rPr>
      </w:pPr>
      <w:r w:rsidRPr="005529CA">
        <w:rPr>
          <w:rFonts w:ascii="Arial" w:hAnsi="Arial" w:cs="Arial"/>
          <w:i/>
          <w:sz w:val="22"/>
          <w:szCs w:val="22"/>
        </w:rPr>
        <w:t>Místo plnění</w:t>
      </w:r>
    </w:p>
    <w:p w:rsidR="00D85A25" w:rsidRPr="005529CA" w:rsidRDefault="00D85A25" w:rsidP="00D85A25">
      <w:pPr>
        <w:tabs>
          <w:tab w:val="left" w:pos="709"/>
          <w:tab w:val="left" w:pos="851"/>
          <w:tab w:val="left" w:pos="993"/>
        </w:tabs>
        <w:ind w:left="426"/>
        <w:jc w:val="both"/>
        <w:rPr>
          <w:rFonts w:ascii="Arial" w:hAnsi="Arial" w:cs="Arial"/>
          <w:sz w:val="22"/>
          <w:szCs w:val="22"/>
        </w:rPr>
      </w:pPr>
    </w:p>
    <w:p w:rsidR="00D85A25" w:rsidRPr="005529CA" w:rsidRDefault="00D85A25" w:rsidP="00D85A25">
      <w:pPr>
        <w:numPr>
          <w:ilvl w:val="0"/>
          <w:numId w:val="12"/>
        </w:numPr>
        <w:tabs>
          <w:tab w:val="left" w:pos="851"/>
          <w:tab w:val="left" w:pos="993"/>
        </w:tabs>
        <w:suppressAutoHyphens/>
        <w:ind w:left="284"/>
        <w:jc w:val="both"/>
        <w:rPr>
          <w:rFonts w:ascii="Arial" w:hAnsi="Arial" w:cs="Arial"/>
          <w:sz w:val="22"/>
          <w:szCs w:val="22"/>
        </w:rPr>
      </w:pPr>
      <w:r w:rsidRPr="005529CA">
        <w:rPr>
          <w:rFonts w:ascii="Arial" w:hAnsi="Arial" w:cs="Arial"/>
          <w:sz w:val="22"/>
          <w:szCs w:val="22"/>
        </w:rPr>
        <w:t>Zhotovitel v průběhu realizace Díla nese veškeré náklady a rizika spojené se svou činností směřující k naplnění předmětu této smlouvy (např. skladování materiálu, příjezd a odjezd vozidel či jiné techniky).</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numPr>
          <w:ilvl w:val="0"/>
          <w:numId w:val="12"/>
        </w:numPr>
        <w:tabs>
          <w:tab w:val="left" w:pos="851"/>
          <w:tab w:val="left" w:pos="993"/>
        </w:tabs>
        <w:suppressAutoHyphens/>
        <w:ind w:left="284"/>
        <w:jc w:val="both"/>
        <w:rPr>
          <w:rFonts w:ascii="Arial" w:hAnsi="Arial" w:cs="Arial"/>
          <w:sz w:val="22"/>
          <w:szCs w:val="22"/>
        </w:rPr>
      </w:pPr>
      <w:r w:rsidRPr="005529CA">
        <w:rPr>
          <w:rFonts w:ascii="Arial" w:hAnsi="Arial" w:cs="Arial"/>
          <w:sz w:val="22"/>
          <w:szCs w:val="22"/>
        </w:rPr>
        <w:t xml:space="preserve">Zhotovitel ručí za poškození věcí na pozemku Objednatele. Veškeré náklady na spotřebovanou el. </w:t>
      </w:r>
      <w:proofErr w:type="gramStart"/>
      <w:r w:rsidRPr="005529CA">
        <w:rPr>
          <w:rFonts w:ascii="Arial" w:hAnsi="Arial" w:cs="Arial"/>
          <w:sz w:val="22"/>
          <w:szCs w:val="22"/>
        </w:rPr>
        <w:t>energii</w:t>
      </w:r>
      <w:proofErr w:type="gramEnd"/>
      <w:r w:rsidRPr="005529CA">
        <w:rPr>
          <w:rFonts w:ascii="Arial" w:hAnsi="Arial" w:cs="Arial"/>
          <w:sz w:val="22"/>
          <w:szCs w:val="22"/>
        </w:rPr>
        <w:t>, vodu a jiná média pro účely realizace předmětu smlouvy, nese Zhotovitel.</w:t>
      </w:r>
    </w:p>
    <w:p w:rsidR="00D85A25" w:rsidRPr="005529CA" w:rsidRDefault="00D85A25" w:rsidP="00D85A25">
      <w:pPr>
        <w:pStyle w:val="Odstavecseseznamem"/>
        <w:ind w:left="284" w:hanging="283"/>
        <w:rPr>
          <w:rFonts w:ascii="Arial" w:hAnsi="Arial" w:cs="Arial"/>
          <w:sz w:val="22"/>
          <w:szCs w:val="22"/>
        </w:rPr>
      </w:pPr>
    </w:p>
    <w:p w:rsidR="00D85A25" w:rsidRPr="005529CA" w:rsidRDefault="00D85A25" w:rsidP="00D85A25">
      <w:pPr>
        <w:numPr>
          <w:ilvl w:val="0"/>
          <w:numId w:val="12"/>
        </w:numPr>
        <w:tabs>
          <w:tab w:val="left" w:pos="851"/>
          <w:tab w:val="left" w:pos="993"/>
        </w:tabs>
        <w:suppressAutoHyphens/>
        <w:ind w:left="284"/>
        <w:jc w:val="both"/>
        <w:rPr>
          <w:rFonts w:ascii="Arial" w:hAnsi="Arial" w:cs="Arial"/>
          <w:sz w:val="22"/>
          <w:szCs w:val="22"/>
        </w:rPr>
      </w:pPr>
      <w:r w:rsidRPr="005529CA">
        <w:rPr>
          <w:rFonts w:ascii="Arial" w:hAnsi="Arial" w:cs="Arial"/>
          <w:sz w:val="22"/>
          <w:szCs w:val="22"/>
        </w:rPr>
        <w:t>Zhotovitel je povinen zařízení dodat a provést jeho instalaci a montáž v místě plnění, kterým je sídlo objednatele, tj. Líše</w:t>
      </w:r>
      <w:r w:rsidR="00E251E2">
        <w:rPr>
          <w:rFonts w:ascii="Arial" w:hAnsi="Arial" w:cs="Arial"/>
          <w:sz w:val="22"/>
          <w:szCs w:val="22"/>
        </w:rPr>
        <w:t>ň</w:t>
      </w:r>
      <w:r w:rsidRPr="005529CA">
        <w:rPr>
          <w:rFonts w:ascii="Arial" w:hAnsi="Arial" w:cs="Arial"/>
          <w:sz w:val="22"/>
          <w:szCs w:val="22"/>
        </w:rPr>
        <w:t>ská 2657/33a, 636 00 Brno – Líšeň.</w:t>
      </w:r>
    </w:p>
    <w:p w:rsidR="00D85A25" w:rsidRPr="005529CA" w:rsidRDefault="00D85A25" w:rsidP="00D85A25">
      <w:pPr>
        <w:tabs>
          <w:tab w:val="left" w:pos="851"/>
          <w:tab w:val="left" w:pos="993"/>
        </w:tabs>
        <w:suppressAutoHyphens/>
        <w:ind w:left="284" w:hanging="283"/>
        <w:jc w:val="both"/>
        <w:rPr>
          <w:rFonts w:ascii="Arial" w:hAnsi="Arial" w:cs="Arial"/>
          <w:sz w:val="22"/>
          <w:szCs w:val="22"/>
        </w:rPr>
      </w:pPr>
    </w:p>
    <w:p w:rsidR="00D85A25" w:rsidRPr="005529CA" w:rsidRDefault="00D85A25" w:rsidP="00D85A25">
      <w:pPr>
        <w:tabs>
          <w:tab w:val="left" w:pos="851"/>
          <w:tab w:val="left" w:pos="993"/>
        </w:tabs>
        <w:ind w:left="284" w:hanging="283"/>
        <w:jc w:val="both"/>
        <w:rPr>
          <w:rFonts w:ascii="Arial" w:hAnsi="Arial" w:cs="Arial"/>
          <w:sz w:val="22"/>
          <w:szCs w:val="22"/>
        </w:rPr>
      </w:pPr>
      <w:r w:rsidRPr="005529CA">
        <w:rPr>
          <w:rFonts w:ascii="Arial" w:hAnsi="Arial" w:cs="Arial"/>
          <w:sz w:val="22"/>
          <w:szCs w:val="22"/>
        </w:rPr>
        <w:t>4.</w:t>
      </w:r>
      <w:r w:rsidRPr="005529CA">
        <w:rPr>
          <w:rFonts w:ascii="Arial" w:hAnsi="Arial" w:cs="Arial"/>
          <w:sz w:val="22"/>
          <w:szCs w:val="22"/>
        </w:rPr>
        <w:tab/>
        <w:t>Školení obsluhy a zkoušky prokazující požadované parametry zařízení bud</w:t>
      </w:r>
      <w:r>
        <w:rPr>
          <w:rFonts w:ascii="Arial" w:hAnsi="Arial" w:cs="Arial"/>
          <w:sz w:val="22"/>
          <w:szCs w:val="22"/>
        </w:rPr>
        <w:t>ou</w:t>
      </w:r>
      <w:r w:rsidRPr="005529CA">
        <w:rPr>
          <w:rFonts w:ascii="Arial" w:hAnsi="Arial" w:cs="Arial"/>
          <w:sz w:val="22"/>
          <w:szCs w:val="22"/>
        </w:rPr>
        <w:t xml:space="preserve"> proveden</w:t>
      </w:r>
      <w:r>
        <w:rPr>
          <w:rFonts w:ascii="Arial" w:hAnsi="Arial" w:cs="Arial"/>
          <w:sz w:val="22"/>
          <w:szCs w:val="22"/>
        </w:rPr>
        <w:t>y</w:t>
      </w:r>
      <w:r w:rsidRPr="005529CA">
        <w:rPr>
          <w:rFonts w:ascii="Arial" w:hAnsi="Arial" w:cs="Arial"/>
          <w:sz w:val="22"/>
          <w:szCs w:val="22"/>
        </w:rPr>
        <w:t xml:space="preserve"> v místě plnění. V místě plnění bude rovněž prováděn záruční i pozáruční servis, dodání náhradních dílů a opravy. </w:t>
      </w:r>
    </w:p>
    <w:p w:rsidR="00D85A25" w:rsidRPr="005529CA" w:rsidRDefault="00D85A25" w:rsidP="00D85A25">
      <w:pPr>
        <w:tabs>
          <w:tab w:val="left" w:pos="709"/>
          <w:tab w:val="left" w:pos="851"/>
          <w:tab w:val="left" w:pos="993"/>
        </w:tabs>
        <w:ind w:left="426"/>
        <w:jc w:val="center"/>
        <w:rPr>
          <w:rFonts w:ascii="Arial" w:hAnsi="Arial" w:cs="Arial"/>
          <w:b/>
          <w:sz w:val="22"/>
          <w:szCs w:val="22"/>
        </w:rPr>
      </w:pPr>
    </w:p>
    <w:p w:rsidR="00D85A25" w:rsidRPr="005529CA" w:rsidRDefault="00D85A25" w:rsidP="00D85A25">
      <w:pPr>
        <w:tabs>
          <w:tab w:val="left" w:pos="709"/>
          <w:tab w:val="left" w:pos="851"/>
          <w:tab w:val="left" w:pos="993"/>
        </w:tabs>
        <w:ind w:left="426"/>
        <w:jc w:val="center"/>
        <w:rPr>
          <w:rFonts w:ascii="Arial" w:hAnsi="Arial" w:cs="Arial"/>
          <w:b/>
          <w:sz w:val="22"/>
          <w:szCs w:val="22"/>
        </w:rPr>
      </w:pPr>
    </w:p>
    <w:p w:rsidR="00D85A25" w:rsidRPr="005529CA" w:rsidRDefault="00D85A25" w:rsidP="00D85A25">
      <w:pPr>
        <w:tabs>
          <w:tab w:val="left" w:pos="709"/>
          <w:tab w:val="left" w:pos="851"/>
          <w:tab w:val="left" w:pos="993"/>
        </w:tabs>
        <w:ind w:left="426"/>
        <w:jc w:val="center"/>
        <w:rPr>
          <w:rFonts w:ascii="Arial" w:hAnsi="Arial" w:cs="Arial"/>
          <w:b/>
          <w:sz w:val="22"/>
          <w:szCs w:val="22"/>
        </w:rPr>
      </w:pPr>
      <w:r w:rsidRPr="005529CA">
        <w:rPr>
          <w:rFonts w:ascii="Arial" w:hAnsi="Arial" w:cs="Arial"/>
          <w:b/>
          <w:sz w:val="22"/>
          <w:szCs w:val="22"/>
        </w:rPr>
        <w:t>Článek VIII.</w:t>
      </w:r>
    </w:p>
    <w:p w:rsidR="00D85A25" w:rsidRPr="005529CA" w:rsidRDefault="00D85A25" w:rsidP="00D85A25">
      <w:pPr>
        <w:pStyle w:val="Nadpis1"/>
        <w:tabs>
          <w:tab w:val="num" w:pos="432"/>
          <w:tab w:val="left" w:pos="709"/>
          <w:tab w:val="left" w:pos="851"/>
          <w:tab w:val="left" w:pos="993"/>
          <w:tab w:val="left" w:pos="4536"/>
        </w:tabs>
        <w:suppressAutoHyphens/>
        <w:ind w:left="426"/>
        <w:jc w:val="center"/>
        <w:rPr>
          <w:rFonts w:ascii="Arial" w:hAnsi="Arial" w:cs="Arial"/>
          <w:b w:val="0"/>
          <w:i/>
          <w:sz w:val="22"/>
          <w:szCs w:val="22"/>
        </w:rPr>
      </w:pPr>
      <w:r w:rsidRPr="005529CA">
        <w:rPr>
          <w:rFonts w:ascii="Arial" w:hAnsi="Arial" w:cs="Arial"/>
          <w:b w:val="0"/>
          <w:i/>
          <w:sz w:val="22"/>
          <w:szCs w:val="22"/>
        </w:rPr>
        <w:t>Provádění Díla</w:t>
      </w:r>
    </w:p>
    <w:p w:rsidR="00D85A25" w:rsidRPr="005529CA" w:rsidRDefault="00D85A25" w:rsidP="00D85A25">
      <w:pPr>
        <w:tabs>
          <w:tab w:val="left" w:pos="709"/>
          <w:tab w:val="left" w:pos="851"/>
          <w:tab w:val="left" w:pos="993"/>
        </w:tabs>
        <w:ind w:left="426"/>
        <w:rPr>
          <w:rFonts w:ascii="Arial" w:hAnsi="Arial" w:cs="Arial"/>
          <w:sz w:val="22"/>
          <w:szCs w:val="22"/>
        </w:rPr>
      </w:pPr>
    </w:p>
    <w:p w:rsidR="00D85A25" w:rsidRPr="005529CA" w:rsidRDefault="00D85A25" w:rsidP="00D85A25">
      <w:pPr>
        <w:pStyle w:val="Zkladntextodsazen"/>
        <w:numPr>
          <w:ilvl w:val="0"/>
          <w:numId w:val="9"/>
        </w:numPr>
        <w:tabs>
          <w:tab w:val="clear" w:pos="720"/>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t xml:space="preserve">Zhotovitel se zavazuje při provádění Díla postupovat tak, aby na majetku Objednatele ani na majetku třetích osob nevznikly žádné škody. </w:t>
      </w:r>
    </w:p>
    <w:p w:rsidR="00D85A25" w:rsidRPr="005529CA" w:rsidRDefault="00D85A25" w:rsidP="00D85A25">
      <w:pPr>
        <w:pStyle w:val="Zkladntextodsazen"/>
        <w:tabs>
          <w:tab w:val="left" w:pos="851"/>
          <w:tab w:val="left" w:pos="993"/>
        </w:tabs>
        <w:spacing w:after="0"/>
        <w:ind w:left="284" w:hanging="283"/>
        <w:jc w:val="both"/>
        <w:rPr>
          <w:rFonts w:ascii="Arial" w:hAnsi="Arial" w:cs="Arial"/>
          <w:sz w:val="22"/>
          <w:szCs w:val="22"/>
        </w:rPr>
      </w:pPr>
    </w:p>
    <w:p w:rsidR="00D85A25" w:rsidRPr="005529CA" w:rsidRDefault="00D85A25" w:rsidP="00D85A25">
      <w:pPr>
        <w:pStyle w:val="Zkladntextodsazen"/>
        <w:numPr>
          <w:ilvl w:val="0"/>
          <w:numId w:val="9"/>
        </w:numPr>
        <w:tabs>
          <w:tab w:val="clear" w:pos="720"/>
          <w:tab w:val="left" w:pos="360"/>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t>Zhotovitel se zavazuje provádět Dílo v souladu s touto Smlouvou a s vynaložením odborné péče.</w:t>
      </w:r>
    </w:p>
    <w:p w:rsidR="00D85A25" w:rsidRPr="005529CA" w:rsidRDefault="00D85A25" w:rsidP="00D85A25">
      <w:pPr>
        <w:pStyle w:val="Zkladntextodsazen"/>
        <w:tabs>
          <w:tab w:val="left" w:pos="851"/>
          <w:tab w:val="left" w:pos="993"/>
        </w:tabs>
        <w:spacing w:after="0"/>
        <w:ind w:left="284" w:hanging="283"/>
        <w:jc w:val="both"/>
        <w:rPr>
          <w:rFonts w:ascii="Arial" w:hAnsi="Arial" w:cs="Arial"/>
          <w:sz w:val="22"/>
          <w:szCs w:val="22"/>
        </w:rPr>
      </w:pPr>
    </w:p>
    <w:p w:rsidR="00D85A25" w:rsidRDefault="00D85A25" w:rsidP="00D85A25">
      <w:pPr>
        <w:pStyle w:val="Zkladntextodsazen"/>
        <w:numPr>
          <w:ilvl w:val="0"/>
          <w:numId w:val="9"/>
        </w:numPr>
        <w:tabs>
          <w:tab w:val="clear" w:pos="720"/>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t xml:space="preserve">Zhotovitel přebírá v plném rozsahu odpovědnost za vlastní řízení postupu prací, dodržování předpisů o bezpečnosti práce a ochraně zdraví při práci, dodržování protipožárních opatření a předpisů, dodržování hygienických a jiných předpisů souvisejících s realizací Díla a je v tomto smyslu povinen uhradit veškeré škody na zdraví a majetku vzniklé porušením shora uvedených předpisů. </w:t>
      </w:r>
    </w:p>
    <w:p w:rsidR="00D85A25" w:rsidRDefault="00D85A25" w:rsidP="00D85A25">
      <w:pPr>
        <w:pStyle w:val="Odstavecseseznamem"/>
        <w:rPr>
          <w:rFonts w:ascii="Arial" w:hAnsi="Arial" w:cs="Arial"/>
          <w:sz w:val="22"/>
          <w:szCs w:val="22"/>
        </w:rPr>
      </w:pPr>
    </w:p>
    <w:p w:rsidR="00D85A25" w:rsidRPr="005529CA" w:rsidRDefault="00D85A25" w:rsidP="00D85A25">
      <w:pPr>
        <w:pStyle w:val="Zkladntextodsazen"/>
        <w:numPr>
          <w:ilvl w:val="0"/>
          <w:numId w:val="9"/>
        </w:numPr>
        <w:tabs>
          <w:tab w:val="clear" w:pos="720"/>
          <w:tab w:val="left" w:pos="360"/>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t>Objednatel žádným způsobem neodpovídá za ztrátu, poškození či odcizení věcí a materiálu uložených Zhotovitelem, jeho pracovníky či jinými subjekty v objektu Objednatele.</w:t>
      </w:r>
    </w:p>
    <w:p w:rsidR="00D85A25" w:rsidRPr="005529CA" w:rsidRDefault="00D85A25" w:rsidP="00D85A25">
      <w:pPr>
        <w:pStyle w:val="Zkladntextodsazen"/>
        <w:tabs>
          <w:tab w:val="left" w:pos="851"/>
          <w:tab w:val="left" w:pos="993"/>
        </w:tabs>
        <w:spacing w:after="0"/>
        <w:ind w:left="284" w:hanging="283"/>
        <w:jc w:val="both"/>
        <w:rPr>
          <w:rFonts w:ascii="Arial" w:hAnsi="Arial" w:cs="Arial"/>
          <w:sz w:val="22"/>
          <w:szCs w:val="22"/>
        </w:rPr>
      </w:pPr>
    </w:p>
    <w:p w:rsidR="00D85A25" w:rsidRPr="005529CA" w:rsidRDefault="00D85A25" w:rsidP="00D85A25">
      <w:pPr>
        <w:pStyle w:val="Zkladntextodsazen"/>
        <w:numPr>
          <w:ilvl w:val="0"/>
          <w:numId w:val="9"/>
        </w:numPr>
        <w:tabs>
          <w:tab w:val="clear" w:pos="720"/>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t xml:space="preserve">Seznam částí veřejné zakázky, které má Zhotovitel v úmyslu zadat jiným osobám, nebo specifikace prací jednotlivých dodavatelů, příp. členů sdružení dodavatelů předmětné zakázky, tvoří přílohu č. 3 </w:t>
      </w:r>
      <w:proofErr w:type="gramStart"/>
      <w:r w:rsidRPr="005529CA">
        <w:rPr>
          <w:rFonts w:ascii="Arial" w:hAnsi="Arial" w:cs="Arial"/>
          <w:sz w:val="22"/>
          <w:szCs w:val="22"/>
        </w:rPr>
        <w:t>této</w:t>
      </w:r>
      <w:proofErr w:type="gramEnd"/>
      <w:r w:rsidRPr="005529CA">
        <w:rPr>
          <w:rFonts w:ascii="Arial" w:hAnsi="Arial" w:cs="Arial"/>
          <w:sz w:val="22"/>
          <w:szCs w:val="22"/>
        </w:rPr>
        <w:t xml:space="preserve"> Smlouvy.</w:t>
      </w:r>
    </w:p>
    <w:p w:rsidR="00D85A25" w:rsidRPr="005529CA" w:rsidRDefault="00D85A25" w:rsidP="00D85A25">
      <w:pPr>
        <w:pStyle w:val="Zkladntextodsazen"/>
        <w:tabs>
          <w:tab w:val="left" w:pos="851"/>
          <w:tab w:val="left" w:pos="993"/>
        </w:tabs>
        <w:spacing w:after="0"/>
        <w:ind w:left="284" w:hanging="283"/>
        <w:jc w:val="both"/>
        <w:rPr>
          <w:rFonts w:ascii="Arial" w:hAnsi="Arial" w:cs="Arial"/>
          <w:sz w:val="22"/>
          <w:szCs w:val="22"/>
        </w:rPr>
      </w:pPr>
    </w:p>
    <w:p w:rsidR="00D85A25" w:rsidRPr="005529CA" w:rsidRDefault="00D85A25" w:rsidP="00D85A25">
      <w:pPr>
        <w:pStyle w:val="Zkladntextodsazen"/>
        <w:numPr>
          <w:ilvl w:val="0"/>
          <w:numId w:val="9"/>
        </w:numPr>
        <w:tabs>
          <w:tab w:val="clear" w:pos="720"/>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t>Pověří-li Zhotovitel prováděním Díla nebo jeho části jinou osobu, nese veškerou odpovědnost související s prováděním Díla sám Zhotovitel.</w:t>
      </w:r>
    </w:p>
    <w:p w:rsidR="00D85A25" w:rsidRPr="005529CA" w:rsidRDefault="00D85A25" w:rsidP="00D85A25">
      <w:pPr>
        <w:pStyle w:val="Zkladntextodsazen"/>
        <w:tabs>
          <w:tab w:val="left" w:pos="360"/>
          <w:tab w:val="left" w:pos="851"/>
          <w:tab w:val="left" w:pos="993"/>
        </w:tabs>
        <w:spacing w:after="0"/>
        <w:ind w:left="284" w:hanging="283"/>
        <w:jc w:val="both"/>
        <w:rPr>
          <w:rFonts w:ascii="Arial" w:hAnsi="Arial" w:cs="Arial"/>
          <w:sz w:val="22"/>
          <w:szCs w:val="22"/>
        </w:rPr>
      </w:pPr>
    </w:p>
    <w:p w:rsidR="00D85A25" w:rsidRPr="005529CA" w:rsidRDefault="00D85A25" w:rsidP="00D85A25">
      <w:pPr>
        <w:pStyle w:val="Zkladntextodsazen"/>
        <w:numPr>
          <w:ilvl w:val="0"/>
          <w:numId w:val="9"/>
        </w:numPr>
        <w:tabs>
          <w:tab w:val="clear" w:pos="720"/>
          <w:tab w:val="left" w:pos="360"/>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lastRenderedPageBreak/>
        <w:t>Zhotovitel je povinen umožnit Objednateli</w:t>
      </w:r>
      <w:r w:rsidR="00AE45FD">
        <w:rPr>
          <w:rFonts w:ascii="Arial" w:hAnsi="Arial" w:cs="Arial"/>
          <w:sz w:val="22"/>
          <w:szCs w:val="22"/>
        </w:rPr>
        <w:t>, nebo jím pověřeným osobám</w:t>
      </w:r>
      <w:r w:rsidRPr="005529CA">
        <w:rPr>
          <w:rFonts w:ascii="Arial" w:hAnsi="Arial" w:cs="Arial"/>
          <w:sz w:val="22"/>
          <w:szCs w:val="22"/>
        </w:rPr>
        <w:t xml:space="preserve"> kdykoliv kontrolu prováděných prací. </w:t>
      </w:r>
    </w:p>
    <w:p w:rsidR="00D85A25" w:rsidRPr="005529CA" w:rsidRDefault="00D85A25" w:rsidP="00D85A25">
      <w:pPr>
        <w:pStyle w:val="Zkladntextodsazen"/>
        <w:tabs>
          <w:tab w:val="left" w:pos="360"/>
          <w:tab w:val="left" w:pos="851"/>
          <w:tab w:val="left" w:pos="993"/>
        </w:tabs>
        <w:spacing w:after="0"/>
        <w:ind w:left="284" w:hanging="283"/>
        <w:jc w:val="both"/>
        <w:rPr>
          <w:rFonts w:ascii="Arial" w:hAnsi="Arial" w:cs="Arial"/>
          <w:sz w:val="22"/>
          <w:szCs w:val="22"/>
        </w:rPr>
      </w:pPr>
    </w:p>
    <w:p w:rsidR="00D85A25" w:rsidRPr="005529CA" w:rsidRDefault="00D85A25" w:rsidP="00D85A25">
      <w:pPr>
        <w:pStyle w:val="Odstavecseseznamem"/>
        <w:ind w:left="284" w:hanging="283"/>
        <w:rPr>
          <w:rFonts w:ascii="Arial" w:hAnsi="Arial" w:cs="Arial"/>
          <w:sz w:val="22"/>
          <w:szCs w:val="22"/>
        </w:rPr>
      </w:pPr>
    </w:p>
    <w:p w:rsidR="00D85A25" w:rsidRDefault="00A66676" w:rsidP="00D85A25">
      <w:pPr>
        <w:pStyle w:val="Zkladntextodsazen"/>
        <w:numPr>
          <w:ilvl w:val="0"/>
          <w:numId w:val="9"/>
        </w:numPr>
        <w:tabs>
          <w:tab w:val="clear" w:pos="720"/>
          <w:tab w:val="left" w:pos="360"/>
          <w:tab w:val="left" w:pos="851"/>
          <w:tab w:val="left" w:pos="993"/>
        </w:tabs>
        <w:suppressAutoHyphens/>
        <w:spacing w:after="0"/>
        <w:ind w:left="284" w:hanging="283"/>
        <w:jc w:val="both"/>
        <w:rPr>
          <w:rFonts w:ascii="Arial" w:hAnsi="Arial" w:cs="Arial"/>
          <w:sz w:val="22"/>
          <w:szCs w:val="22"/>
        </w:rPr>
      </w:pPr>
      <w:r>
        <w:rPr>
          <w:rFonts w:ascii="Arial" w:hAnsi="Arial" w:cs="Arial"/>
          <w:sz w:val="22"/>
          <w:szCs w:val="22"/>
        </w:rPr>
        <w:t>Zhotovitel</w:t>
      </w:r>
      <w:r w:rsidR="00D85A25" w:rsidRPr="005529CA">
        <w:rPr>
          <w:rFonts w:ascii="Arial" w:hAnsi="Arial" w:cs="Arial"/>
          <w:sz w:val="22"/>
          <w:szCs w:val="22"/>
        </w:rPr>
        <w:t xml:space="preserve"> umožní pracovníkům </w:t>
      </w:r>
      <w:r>
        <w:rPr>
          <w:rFonts w:ascii="Arial" w:hAnsi="Arial" w:cs="Arial"/>
          <w:sz w:val="22"/>
          <w:szCs w:val="22"/>
        </w:rPr>
        <w:t>Objednatele</w:t>
      </w:r>
      <w:r w:rsidR="00D85A25" w:rsidRPr="005529CA">
        <w:rPr>
          <w:rFonts w:ascii="Arial" w:hAnsi="Arial" w:cs="Arial"/>
          <w:sz w:val="22"/>
          <w:szCs w:val="22"/>
        </w:rPr>
        <w:t xml:space="preserve"> a jeho dodavatelským subjektům přístup do objektu, v němž bude Dílo vyv</w:t>
      </w:r>
      <w:r w:rsidR="00D85A25">
        <w:rPr>
          <w:rFonts w:ascii="Arial" w:hAnsi="Arial" w:cs="Arial"/>
          <w:sz w:val="22"/>
          <w:szCs w:val="22"/>
        </w:rPr>
        <w:t>í</w:t>
      </w:r>
      <w:r w:rsidR="00D85A25" w:rsidRPr="005529CA">
        <w:rPr>
          <w:rFonts w:ascii="Arial" w:hAnsi="Arial" w:cs="Arial"/>
          <w:sz w:val="22"/>
          <w:szCs w:val="22"/>
        </w:rPr>
        <w:t xml:space="preserve">jeno. </w:t>
      </w:r>
    </w:p>
    <w:p w:rsidR="00D85A25" w:rsidRPr="005529CA" w:rsidRDefault="00D85A25" w:rsidP="00D85A25">
      <w:pPr>
        <w:pStyle w:val="Odstavecseseznamem"/>
        <w:ind w:left="284" w:hanging="283"/>
        <w:rPr>
          <w:rFonts w:ascii="Arial" w:hAnsi="Arial" w:cs="Arial"/>
          <w:sz w:val="22"/>
          <w:szCs w:val="22"/>
        </w:rPr>
      </w:pPr>
    </w:p>
    <w:p w:rsidR="00D85A25" w:rsidRPr="005529CA" w:rsidRDefault="00D85A25" w:rsidP="00D85A25">
      <w:pPr>
        <w:pStyle w:val="Zkladntextodsazen"/>
        <w:numPr>
          <w:ilvl w:val="0"/>
          <w:numId w:val="9"/>
        </w:numPr>
        <w:tabs>
          <w:tab w:val="clear" w:pos="720"/>
          <w:tab w:val="left" w:pos="426"/>
        </w:tabs>
        <w:suppressAutoHyphens/>
        <w:spacing w:after="0"/>
        <w:ind w:left="284" w:hanging="283"/>
        <w:jc w:val="both"/>
        <w:rPr>
          <w:rFonts w:ascii="Arial" w:hAnsi="Arial" w:cs="Arial"/>
          <w:sz w:val="22"/>
          <w:szCs w:val="22"/>
        </w:rPr>
      </w:pPr>
      <w:r w:rsidRPr="005529CA">
        <w:rPr>
          <w:rFonts w:ascii="Arial" w:hAnsi="Arial" w:cs="Arial"/>
          <w:sz w:val="22"/>
          <w:szCs w:val="22"/>
        </w:rPr>
        <w:t xml:space="preserve">Zjistí-li Zhotovitel při provádění Díla skryté překážky, které znemožňují provedení Díla dohodnutým způsobem v souladu s touto Smlouvou, je Zhotovitel povinen to neprodleně oznámit Objednateli, přerušit práce na Díle a navrhnout Objednateli změnu Díla. Nedohodnou-li se smluvní strany v přiměřené lhůtě na změně Díla, je </w:t>
      </w:r>
      <w:r>
        <w:rPr>
          <w:rFonts w:ascii="Arial" w:hAnsi="Arial" w:cs="Arial"/>
          <w:sz w:val="22"/>
          <w:szCs w:val="22"/>
        </w:rPr>
        <w:t>Objednatel oprávněn</w:t>
      </w:r>
      <w:r w:rsidRPr="005529CA">
        <w:rPr>
          <w:rFonts w:ascii="Arial" w:hAnsi="Arial" w:cs="Arial"/>
          <w:sz w:val="22"/>
          <w:szCs w:val="22"/>
        </w:rPr>
        <w:t xml:space="preserve"> od Smlouvy odstoupit. Právo Objednatele na náhradu škody tím není dotčeno. </w:t>
      </w:r>
    </w:p>
    <w:p w:rsidR="00D85A25" w:rsidRPr="005529CA" w:rsidRDefault="00D85A25" w:rsidP="00D85A25">
      <w:pPr>
        <w:pStyle w:val="Odstavecseseznamem"/>
        <w:rPr>
          <w:rFonts w:ascii="Arial" w:hAnsi="Arial" w:cs="Arial"/>
          <w:sz w:val="22"/>
          <w:szCs w:val="22"/>
        </w:rPr>
      </w:pPr>
    </w:p>
    <w:p w:rsidR="00D85A25" w:rsidRPr="005529CA" w:rsidRDefault="00D85A25" w:rsidP="00D85A25">
      <w:pPr>
        <w:tabs>
          <w:tab w:val="left" w:pos="709"/>
          <w:tab w:val="left" w:pos="851"/>
          <w:tab w:val="left" w:pos="993"/>
        </w:tabs>
        <w:ind w:left="426"/>
        <w:rPr>
          <w:rFonts w:ascii="Arial" w:hAnsi="Arial" w:cs="Arial"/>
          <w:sz w:val="22"/>
          <w:szCs w:val="22"/>
        </w:rPr>
      </w:pPr>
    </w:p>
    <w:p w:rsidR="00D85A25" w:rsidRPr="005529CA" w:rsidRDefault="00D85A25" w:rsidP="00D85A25">
      <w:pPr>
        <w:tabs>
          <w:tab w:val="left" w:pos="709"/>
          <w:tab w:val="left" w:pos="851"/>
          <w:tab w:val="left" w:pos="993"/>
        </w:tabs>
        <w:ind w:left="426"/>
        <w:jc w:val="center"/>
        <w:rPr>
          <w:rFonts w:ascii="Arial" w:hAnsi="Arial" w:cs="Arial"/>
          <w:b/>
          <w:sz w:val="22"/>
          <w:szCs w:val="22"/>
        </w:rPr>
      </w:pPr>
      <w:r w:rsidRPr="005529CA">
        <w:rPr>
          <w:rFonts w:ascii="Arial" w:hAnsi="Arial" w:cs="Arial"/>
          <w:b/>
          <w:sz w:val="22"/>
          <w:szCs w:val="22"/>
        </w:rPr>
        <w:t>Článek IX.</w:t>
      </w:r>
    </w:p>
    <w:p w:rsidR="00D85A25" w:rsidRPr="005529CA" w:rsidRDefault="00D85A25" w:rsidP="00D85A25">
      <w:pPr>
        <w:tabs>
          <w:tab w:val="left" w:pos="709"/>
          <w:tab w:val="left" w:pos="851"/>
          <w:tab w:val="left" w:pos="993"/>
        </w:tabs>
        <w:ind w:left="426"/>
        <w:jc w:val="center"/>
        <w:rPr>
          <w:rFonts w:ascii="Arial" w:hAnsi="Arial" w:cs="Arial"/>
          <w:i/>
          <w:sz w:val="22"/>
          <w:szCs w:val="22"/>
        </w:rPr>
      </w:pPr>
      <w:r w:rsidRPr="005529CA">
        <w:rPr>
          <w:rFonts w:ascii="Arial" w:hAnsi="Arial" w:cs="Arial"/>
          <w:i/>
          <w:sz w:val="22"/>
          <w:szCs w:val="22"/>
        </w:rPr>
        <w:t>Kvalitativní podmínky Díla</w:t>
      </w:r>
    </w:p>
    <w:p w:rsidR="00D85A25" w:rsidRPr="005529CA" w:rsidRDefault="00D85A25" w:rsidP="00D85A25">
      <w:pPr>
        <w:tabs>
          <w:tab w:val="left" w:pos="709"/>
          <w:tab w:val="left" w:pos="851"/>
          <w:tab w:val="left" w:pos="993"/>
        </w:tabs>
        <w:ind w:left="426"/>
        <w:jc w:val="center"/>
        <w:rPr>
          <w:rFonts w:ascii="Arial" w:hAnsi="Arial" w:cs="Arial"/>
          <w:b/>
          <w:sz w:val="22"/>
          <w:szCs w:val="22"/>
        </w:rPr>
      </w:pPr>
    </w:p>
    <w:p w:rsidR="00D85A25" w:rsidRPr="005529CA" w:rsidRDefault="00D85A25" w:rsidP="00D85A25">
      <w:pPr>
        <w:pStyle w:val="Zkladntextodsazen"/>
        <w:numPr>
          <w:ilvl w:val="0"/>
          <w:numId w:val="15"/>
        </w:numPr>
        <w:tabs>
          <w:tab w:val="clear" w:pos="720"/>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t xml:space="preserve">Zhotovitel se zavazuje, že provedení a kvalita Díla </w:t>
      </w:r>
      <w:r w:rsidR="000104E2">
        <w:rPr>
          <w:rFonts w:ascii="Arial" w:hAnsi="Arial" w:cs="Arial"/>
          <w:sz w:val="22"/>
          <w:szCs w:val="22"/>
        </w:rPr>
        <w:t xml:space="preserve">a jeho částí </w:t>
      </w:r>
      <w:r w:rsidRPr="005529CA">
        <w:rPr>
          <w:rFonts w:ascii="Arial" w:hAnsi="Arial" w:cs="Arial"/>
          <w:sz w:val="22"/>
          <w:szCs w:val="22"/>
        </w:rPr>
        <w:t>bude odpovídat této Smlouvě, obecně závazným právním předpisům, platným technickým normám a bude prosté jakýchkoli</w:t>
      </w:r>
      <w:r w:rsidR="00163A6E">
        <w:rPr>
          <w:rFonts w:ascii="Arial" w:hAnsi="Arial" w:cs="Arial"/>
          <w:sz w:val="22"/>
          <w:szCs w:val="22"/>
        </w:rPr>
        <w:t>v</w:t>
      </w:r>
      <w:r w:rsidRPr="005529CA">
        <w:rPr>
          <w:rFonts w:ascii="Arial" w:hAnsi="Arial" w:cs="Arial"/>
          <w:sz w:val="22"/>
          <w:szCs w:val="22"/>
        </w:rPr>
        <w:t xml:space="preserve"> právních vad</w:t>
      </w:r>
      <w:r w:rsidR="00163A6E">
        <w:rPr>
          <w:rFonts w:ascii="Arial" w:hAnsi="Arial" w:cs="Arial"/>
          <w:sz w:val="22"/>
          <w:szCs w:val="22"/>
        </w:rPr>
        <w:t xml:space="preserve"> nebo vad odporujících řádnému užívání </w:t>
      </w:r>
      <w:r w:rsidR="000104E2">
        <w:rPr>
          <w:rFonts w:ascii="Arial" w:hAnsi="Arial" w:cs="Arial"/>
          <w:sz w:val="22"/>
          <w:szCs w:val="22"/>
        </w:rPr>
        <w:t>D</w:t>
      </w:r>
      <w:r w:rsidR="00163A6E">
        <w:rPr>
          <w:rFonts w:ascii="Arial" w:hAnsi="Arial" w:cs="Arial"/>
          <w:sz w:val="22"/>
          <w:szCs w:val="22"/>
        </w:rPr>
        <w:t>íla</w:t>
      </w:r>
      <w:r w:rsidR="000104E2">
        <w:rPr>
          <w:rFonts w:ascii="Arial" w:hAnsi="Arial" w:cs="Arial"/>
          <w:sz w:val="22"/>
          <w:szCs w:val="22"/>
        </w:rPr>
        <w:t xml:space="preserve"> nebo jeho částí</w:t>
      </w:r>
      <w:r w:rsidRPr="005529CA">
        <w:rPr>
          <w:rFonts w:ascii="Arial" w:hAnsi="Arial" w:cs="Arial"/>
          <w:sz w:val="22"/>
          <w:szCs w:val="22"/>
        </w:rPr>
        <w:t xml:space="preserve">. Zhotovitel se dále zavazuje, že k provedení Díla budou použity obvyklé a vyzkoušené technologie, Dílo </w:t>
      </w:r>
      <w:r w:rsidR="000104E2">
        <w:rPr>
          <w:rFonts w:ascii="Arial" w:hAnsi="Arial" w:cs="Arial"/>
          <w:sz w:val="22"/>
          <w:szCs w:val="22"/>
        </w:rPr>
        <w:t xml:space="preserve">včetně všech jeho částí </w:t>
      </w:r>
      <w:r w:rsidRPr="005529CA">
        <w:rPr>
          <w:rFonts w:ascii="Arial" w:hAnsi="Arial" w:cs="Arial"/>
          <w:sz w:val="22"/>
          <w:szCs w:val="22"/>
        </w:rPr>
        <w:t>bude provedeno s vynaložením odborné péče v profesionální kvalitě a bude odpovídat všeobecně uznávanému standardu.</w:t>
      </w:r>
    </w:p>
    <w:p w:rsidR="00D85A25" w:rsidRPr="005529CA" w:rsidRDefault="00D85A25" w:rsidP="00D85A25">
      <w:pPr>
        <w:pStyle w:val="Zkladntextodsazen"/>
        <w:tabs>
          <w:tab w:val="left" w:pos="360"/>
          <w:tab w:val="left" w:pos="851"/>
          <w:tab w:val="left" w:pos="993"/>
        </w:tabs>
        <w:suppressAutoHyphens/>
        <w:spacing w:after="0"/>
        <w:ind w:left="284"/>
        <w:jc w:val="both"/>
        <w:rPr>
          <w:rFonts w:ascii="Arial" w:hAnsi="Arial" w:cs="Arial"/>
          <w:sz w:val="22"/>
          <w:szCs w:val="22"/>
        </w:rPr>
      </w:pPr>
    </w:p>
    <w:p w:rsidR="00D85A25" w:rsidRPr="005529CA" w:rsidRDefault="00D85A25" w:rsidP="00D85A25">
      <w:pPr>
        <w:pStyle w:val="Zkladntextodsazen"/>
        <w:numPr>
          <w:ilvl w:val="0"/>
          <w:numId w:val="15"/>
        </w:numPr>
        <w:tabs>
          <w:tab w:val="clear" w:pos="720"/>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t>Veškeré odborné práce musí vykonávat pracovníci Zhotovitele nebo jeho subdodavatelů mající příslušnou kvalifikaci. Doklad o kvalifikaci pracovníků je Zhotovitel na požádání Objednatele povinen předložit.</w:t>
      </w:r>
    </w:p>
    <w:p w:rsidR="00D85A25" w:rsidRPr="005529CA" w:rsidRDefault="00D85A25" w:rsidP="00D85A25">
      <w:pPr>
        <w:pStyle w:val="Zkladntextodsazen"/>
        <w:tabs>
          <w:tab w:val="left" w:pos="360"/>
          <w:tab w:val="left" w:pos="851"/>
          <w:tab w:val="left" w:pos="993"/>
        </w:tabs>
        <w:spacing w:after="0"/>
        <w:ind w:left="284"/>
        <w:jc w:val="both"/>
        <w:rPr>
          <w:rFonts w:ascii="Arial" w:hAnsi="Arial" w:cs="Arial"/>
          <w:sz w:val="22"/>
          <w:szCs w:val="22"/>
        </w:rPr>
      </w:pPr>
    </w:p>
    <w:p w:rsidR="00D85A25" w:rsidRPr="005529CA" w:rsidRDefault="00163A6E" w:rsidP="00D85A25">
      <w:pPr>
        <w:pStyle w:val="Zkladntextodsazen"/>
        <w:numPr>
          <w:ilvl w:val="0"/>
          <w:numId w:val="15"/>
        </w:numPr>
        <w:tabs>
          <w:tab w:val="clear" w:pos="720"/>
          <w:tab w:val="left" w:pos="851"/>
          <w:tab w:val="left" w:pos="993"/>
        </w:tabs>
        <w:suppressAutoHyphens/>
        <w:spacing w:after="0"/>
        <w:ind w:left="284" w:hanging="283"/>
        <w:jc w:val="both"/>
        <w:rPr>
          <w:rFonts w:ascii="Arial" w:hAnsi="Arial" w:cs="Arial"/>
          <w:sz w:val="22"/>
          <w:szCs w:val="22"/>
        </w:rPr>
      </w:pPr>
      <w:r>
        <w:rPr>
          <w:rFonts w:ascii="Arial" w:hAnsi="Arial" w:cs="Arial"/>
          <w:sz w:val="22"/>
          <w:szCs w:val="22"/>
        </w:rPr>
        <w:t>Objednatel, nebo jím pověřená osoba</w:t>
      </w:r>
      <w:r w:rsidR="00D85A25" w:rsidRPr="005529CA">
        <w:rPr>
          <w:rFonts w:ascii="Arial" w:hAnsi="Arial" w:cs="Arial"/>
          <w:sz w:val="22"/>
          <w:szCs w:val="22"/>
        </w:rPr>
        <w:t xml:space="preserve"> si může </w:t>
      </w:r>
      <w:r>
        <w:rPr>
          <w:rFonts w:ascii="Arial" w:hAnsi="Arial" w:cs="Arial"/>
          <w:sz w:val="22"/>
          <w:szCs w:val="22"/>
        </w:rPr>
        <w:t xml:space="preserve">kdykoliv v průběhu realizace díla </w:t>
      </w:r>
      <w:r w:rsidR="00D85A25" w:rsidRPr="005529CA">
        <w:rPr>
          <w:rFonts w:ascii="Arial" w:hAnsi="Arial" w:cs="Arial"/>
          <w:sz w:val="22"/>
          <w:szCs w:val="22"/>
        </w:rPr>
        <w:t>vyžádat výrobní výkresy nebo jiné prováděcí podklady a výsledky kvalitativních zkoušek k nahlédnutí.</w:t>
      </w:r>
    </w:p>
    <w:p w:rsidR="00D85A25" w:rsidRPr="005529CA" w:rsidRDefault="00D85A25" w:rsidP="00D85A25">
      <w:pPr>
        <w:pStyle w:val="Zkladntextodsazen"/>
        <w:tabs>
          <w:tab w:val="left" w:pos="360"/>
          <w:tab w:val="left" w:pos="709"/>
          <w:tab w:val="left" w:pos="851"/>
          <w:tab w:val="left" w:pos="993"/>
        </w:tabs>
        <w:ind w:left="426"/>
        <w:jc w:val="both"/>
        <w:rPr>
          <w:rFonts w:ascii="Arial" w:hAnsi="Arial" w:cs="Arial"/>
          <w:sz w:val="22"/>
          <w:szCs w:val="22"/>
        </w:rPr>
      </w:pPr>
    </w:p>
    <w:p w:rsidR="00D85A25" w:rsidRPr="005529CA" w:rsidRDefault="00D85A25" w:rsidP="00D85A25">
      <w:pPr>
        <w:pStyle w:val="Zkladntext"/>
        <w:tabs>
          <w:tab w:val="left" w:pos="709"/>
          <w:tab w:val="left" w:pos="851"/>
          <w:tab w:val="left" w:pos="993"/>
        </w:tabs>
        <w:ind w:left="426"/>
        <w:jc w:val="center"/>
        <w:rPr>
          <w:rFonts w:ascii="Arial" w:hAnsi="Arial" w:cs="Arial"/>
          <w:b/>
          <w:sz w:val="22"/>
          <w:szCs w:val="22"/>
        </w:rPr>
      </w:pPr>
      <w:r w:rsidRPr="005529CA">
        <w:rPr>
          <w:rFonts w:ascii="Arial" w:hAnsi="Arial" w:cs="Arial"/>
          <w:b/>
          <w:sz w:val="22"/>
          <w:szCs w:val="22"/>
        </w:rPr>
        <w:t>Článek X.</w:t>
      </w:r>
    </w:p>
    <w:p w:rsidR="00D85A25" w:rsidRPr="005529CA" w:rsidRDefault="00D85A25" w:rsidP="00D85A25">
      <w:pPr>
        <w:pStyle w:val="Zkladntext"/>
        <w:tabs>
          <w:tab w:val="left" w:pos="709"/>
          <w:tab w:val="left" w:pos="851"/>
          <w:tab w:val="left" w:pos="993"/>
        </w:tabs>
        <w:ind w:left="426"/>
        <w:jc w:val="center"/>
        <w:rPr>
          <w:rFonts w:ascii="Arial" w:hAnsi="Arial" w:cs="Arial"/>
          <w:i/>
          <w:sz w:val="22"/>
          <w:szCs w:val="22"/>
        </w:rPr>
      </w:pPr>
      <w:r w:rsidRPr="005529CA">
        <w:rPr>
          <w:rFonts w:ascii="Arial" w:hAnsi="Arial" w:cs="Arial"/>
          <w:i/>
          <w:sz w:val="22"/>
          <w:szCs w:val="22"/>
        </w:rPr>
        <w:t>Předání a převzetí Díla</w:t>
      </w:r>
    </w:p>
    <w:p w:rsidR="00D85A25" w:rsidRPr="005529CA" w:rsidRDefault="00D85A25" w:rsidP="00D85A25">
      <w:pPr>
        <w:tabs>
          <w:tab w:val="left" w:pos="709"/>
          <w:tab w:val="left" w:pos="851"/>
          <w:tab w:val="left" w:pos="993"/>
        </w:tabs>
        <w:ind w:left="426"/>
        <w:jc w:val="both"/>
        <w:rPr>
          <w:rFonts w:ascii="Arial" w:hAnsi="Arial" w:cs="Arial"/>
          <w:sz w:val="22"/>
          <w:szCs w:val="22"/>
        </w:rPr>
      </w:pPr>
    </w:p>
    <w:p w:rsidR="00D85A25" w:rsidRPr="005529CA" w:rsidRDefault="00D85A25" w:rsidP="00D85A25">
      <w:pPr>
        <w:pStyle w:val="Zkladntext"/>
        <w:numPr>
          <w:ilvl w:val="0"/>
          <w:numId w:val="13"/>
        </w:numPr>
        <w:tabs>
          <w:tab w:val="clear" w:pos="720"/>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t>Zhotovitel splní svou povinnost provést Dílo podle této Smlouvy jeho řádným ukončením a předáním Objednateli za podmínek uvedených v tomto článku.</w:t>
      </w:r>
    </w:p>
    <w:p w:rsidR="00D85A25" w:rsidRPr="005529CA" w:rsidRDefault="00D85A25" w:rsidP="00D85A25">
      <w:pPr>
        <w:pStyle w:val="Zkladntext"/>
        <w:tabs>
          <w:tab w:val="left" w:pos="360"/>
          <w:tab w:val="left" w:pos="851"/>
          <w:tab w:val="left" w:pos="993"/>
        </w:tabs>
        <w:suppressAutoHyphens/>
        <w:spacing w:after="0"/>
        <w:ind w:left="284"/>
        <w:jc w:val="both"/>
        <w:rPr>
          <w:rFonts w:ascii="Arial" w:hAnsi="Arial" w:cs="Arial"/>
          <w:sz w:val="22"/>
          <w:szCs w:val="22"/>
        </w:rPr>
      </w:pPr>
    </w:p>
    <w:p w:rsidR="00D85A25" w:rsidRPr="005529CA" w:rsidRDefault="00D85A25" w:rsidP="00D85A25">
      <w:pPr>
        <w:pStyle w:val="Zkladntext"/>
        <w:numPr>
          <w:ilvl w:val="0"/>
          <w:numId w:val="13"/>
        </w:numPr>
        <w:tabs>
          <w:tab w:val="clear" w:pos="720"/>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t>Zhotovitel je povinen písemně oznámit Objednateli nejméně 10 pracovních dnů předem termín, ve kterém bude Dílo</w:t>
      </w:r>
      <w:r w:rsidR="009424CB">
        <w:rPr>
          <w:rFonts w:ascii="Arial" w:hAnsi="Arial" w:cs="Arial"/>
          <w:sz w:val="22"/>
          <w:szCs w:val="22"/>
        </w:rPr>
        <w:t xml:space="preserve"> </w:t>
      </w:r>
      <w:del w:id="26" w:author="Dolecek" w:date="2014-08-12T09:06:00Z">
        <w:r w:rsidR="009424CB" w:rsidDel="00CB346A">
          <w:rPr>
            <w:rFonts w:ascii="Arial" w:hAnsi="Arial" w:cs="Arial"/>
            <w:sz w:val="22"/>
            <w:szCs w:val="22"/>
          </w:rPr>
          <w:delText>nebo jeho části dle článku IV. této smlouvy</w:delText>
        </w:r>
        <w:r w:rsidRPr="005529CA" w:rsidDel="00CB346A">
          <w:rPr>
            <w:rFonts w:ascii="Arial" w:hAnsi="Arial" w:cs="Arial"/>
            <w:sz w:val="22"/>
            <w:szCs w:val="22"/>
          </w:rPr>
          <w:delText xml:space="preserve"> </w:delText>
        </w:r>
      </w:del>
      <w:r w:rsidRPr="005529CA">
        <w:rPr>
          <w:rFonts w:ascii="Arial" w:hAnsi="Arial" w:cs="Arial"/>
          <w:sz w:val="22"/>
          <w:szCs w:val="22"/>
        </w:rPr>
        <w:t>připraveno k předání.</w:t>
      </w:r>
    </w:p>
    <w:p w:rsidR="00D85A25" w:rsidRPr="005529CA" w:rsidRDefault="00D85A25" w:rsidP="00D85A25">
      <w:pPr>
        <w:pStyle w:val="Zkladntext"/>
        <w:tabs>
          <w:tab w:val="left" w:pos="851"/>
          <w:tab w:val="left" w:pos="993"/>
        </w:tabs>
        <w:spacing w:after="0"/>
        <w:ind w:left="284"/>
        <w:rPr>
          <w:rFonts w:ascii="Arial" w:hAnsi="Arial" w:cs="Arial"/>
          <w:sz w:val="22"/>
          <w:szCs w:val="22"/>
        </w:rPr>
      </w:pPr>
    </w:p>
    <w:p w:rsidR="00D85A25" w:rsidRPr="005529CA" w:rsidRDefault="00D85A25" w:rsidP="00D85A25">
      <w:pPr>
        <w:pStyle w:val="Zkladntext"/>
        <w:numPr>
          <w:ilvl w:val="0"/>
          <w:numId w:val="13"/>
        </w:numPr>
        <w:tabs>
          <w:tab w:val="clear" w:pos="720"/>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t>V případě, že obecně závazné právní předpisy nebo platné technické normy předepisují provedení zkoušek, revizí či atestů týkajících se Díla nebo jeho části, je Zhotovitel povinen zajistit jejich úspěšné provedení před předáním Díla</w:t>
      </w:r>
      <w:r w:rsidR="009424CB">
        <w:rPr>
          <w:rFonts w:ascii="Arial" w:hAnsi="Arial" w:cs="Arial"/>
          <w:sz w:val="22"/>
          <w:szCs w:val="22"/>
        </w:rPr>
        <w:t xml:space="preserve"> nebo jeho části</w:t>
      </w:r>
      <w:r w:rsidRPr="005529CA">
        <w:rPr>
          <w:rFonts w:ascii="Arial" w:hAnsi="Arial" w:cs="Arial"/>
          <w:sz w:val="22"/>
          <w:szCs w:val="22"/>
        </w:rPr>
        <w:t xml:space="preserve"> Objednateli. </w:t>
      </w:r>
    </w:p>
    <w:p w:rsidR="00D85A25" w:rsidRPr="005529CA" w:rsidRDefault="00D85A25" w:rsidP="00D85A25">
      <w:pPr>
        <w:pStyle w:val="Zkladntext"/>
        <w:tabs>
          <w:tab w:val="left" w:pos="851"/>
          <w:tab w:val="left" w:pos="993"/>
        </w:tabs>
        <w:spacing w:after="0"/>
        <w:ind w:left="284"/>
        <w:rPr>
          <w:rFonts w:ascii="Arial" w:hAnsi="Arial" w:cs="Arial"/>
          <w:sz w:val="22"/>
          <w:szCs w:val="22"/>
        </w:rPr>
      </w:pPr>
    </w:p>
    <w:p w:rsidR="00D85A25" w:rsidRPr="005529CA" w:rsidRDefault="00D85A25" w:rsidP="00D85A25">
      <w:pPr>
        <w:pStyle w:val="Zkladntext"/>
        <w:numPr>
          <w:ilvl w:val="0"/>
          <w:numId w:val="13"/>
        </w:numPr>
        <w:tabs>
          <w:tab w:val="clear" w:pos="720"/>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lastRenderedPageBreak/>
        <w:t xml:space="preserve">Objednatel Dílo </w:t>
      </w:r>
      <w:r w:rsidR="009424CB">
        <w:rPr>
          <w:rFonts w:ascii="Arial" w:hAnsi="Arial" w:cs="Arial"/>
          <w:sz w:val="22"/>
          <w:szCs w:val="22"/>
        </w:rPr>
        <w:t xml:space="preserve">nebo jeho část </w:t>
      </w:r>
      <w:r w:rsidRPr="005529CA">
        <w:rPr>
          <w:rFonts w:ascii="Arial" w:hAnsi="Arial" w:cs="Arial"/>
          <w:sz w:val="22"/>
          <w:szCs w:val="22"/>
        </w:rPr>
        <w:t>převezme pouze v případě, že jeho provedení odpovídá této Smlouvě, je plně funkční a je prosté vad a nedodělků s výjimkou drobných vad a nedodělků, jež nebrání řádnému a bezpečnému užívání Díla</w:t>
      </w:r>
      <w:r w:rsidR="009424CB">
        <w:rPr>
          <w:rFonts w:ascii="Arial" w:hAnsi="Arial" w:cs="Arial"/>
          <w:sz w:val="22"/>
          <w:szCs w:val="22"/>
        </w:rPr>
        <w:t xml:space="preserve"> nebo jeho části</w:t>
      </w:r>
      <w:r w:rsidRPr="005529CA">
        <w:rPr>
          <w:rFonts w:ascii="Arial" w:hAnsi="Arial" w:cs="Arial"/>
          <w:sz w:val="22"/>
          <w:szCs w:val="22"/>
        </w:rPr>
        <w:t>.</w:t>
      </w:r>
    </w:p>
    <w:p w:rsidR="00D85A25" w:rsidRPr="005529CA" w:rsidRDefault="00D85A25" w:rsidP="00D85A25">
      <w:pPr>
        <w:pStyle w:val="Zkladntext"/>
        <w:tabs>
          <w:tab w:val="left" w:pos="851"/>
          <w:tab w:val="left" w:pos="993"/>
        </w:tabs>
        <w:spacing w:after="0"/>
        <w:ind w:left="284"/>
        <w:rPr>
          <w:rFonts w:ascii="Arial" w:hAnsi="Arial" w:cs="Arial"/>
          <w:sz w:val="22"/>
          <w:szCs w:val="22"/>
        </w:rPr>
      </w:pPr>
    </w:p>
    <w:p w:rsidR="00D85A25" w:rsidRPr="005529CA" w:rsidRDefault="00D85A25" w:rsidP="00D85A25">
      <w:pPr>
        <w:pStyle w:val="Zkladntext"/>
        <w:numPr>
          <w:ilvl w:val="0"/>
          <w:numId w:val="13"/>
        </w:numPr>
        <w:tabs>
          <w:tab w:val="clear" w:pos="720"/>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t xml:space="preserve">O předání a převzetí Díla </w:t>
      </w:r>
      <w:r w:rsidR="009424CB">
        <w:rPr>
          <w:rFonts w:ascii="Arial" w:hAnsi="Arial" w:cs="Arial"/>
          <w:sz w:val="22"/>
          <w:szCs w:val="22"/>
        </w:rPr>
        <w:t xml:space="preserve">nebo jeho části </w:t>
      </w:r>
      <w:r w:rsidRPr="005529CA">
        <w:rPr>
          <w:rFonts w:ascii="Arial" w:hAnsi="Arial" w:cs="Arial"/>
          <w:sz w:val="22"/>
          <w:szCs w:val="22"/>
        </w:rPr>
        <w:t xml:space="preserve">bude smluvními stranami sepsán protokol, který bude obsahovat zhodnocení prací, soupis zjištěných vad a nedodělků, dohodnuté lhůty k jejich odstranění nebo jiná opatření (byla-li dohodnuta) či Objednatelem uplatněné jiné zákonné či smluvní nároky vyplývající z odpovědnosti Zhotovitele za vady Díla </w:t>
      </w:r>
      <w:r w:rsidR="009424CB">
        <w:rPr>
          <w:rFonts w:ascii="Arial" w:hAnsi="Arial" w:cs="Arial"/>
          <w:sz w:val="22"/>
          <w:szCs w:val="22"/>
        </w:rPr>
        <w:t xml:space="preserve">nebo jeho části </w:t>
      </w:r>
      <w:r w:rsidRPr="005529CA">
        <w:rPr>
          <w:rFonts w:ascii="Arial" w:hAnsi="Arial" w:cs="Arial"/>
          <w:sz w:val="22"/>
          <w:szCs w:val="22"/>
        </w:rPr>
        <w:t xml:space="preserve">a soupis dokladů předávaných Objednateli Zhotovitelem při předání Díla (viz odst. 8 tohoto článku). </w:t>
      </w:r>
    </w:p>
    <w:p w:rsidR="00D85A25" w:rsidRPr="005529CA" w:rsidRDefault="00D85A25" w:rsidP="00D85A25">
      <w:pPr>
        <w:pStyle w:val="Odstavecseseznamem"/>
        <w:ind w:left="284"/>
        <w:rPr>
          <w:rFonts w:ascii="Arial" w:hAnsi="Arial" w:cs="Arial"/>
          <w:sz w:val="22"/>
          <w:szCs w:val="22"/>
        </w:rPr>
      </w:pPr>
    </w:p>
    <w:p w:rsidR="00D85A25" w:rsidRPr="005529CA" w:rsidRDefault="00D85A25" w:rsidP="00D85A25">
      <w:pPr>
        <w:pStyle w:val="Zkladntext"/>
        <w:numPr>
          <w:ilvl w:val="0"/>
          <w:numId w:val="13"/>
        </w:numPr>
        <w:tabs>
          <w:tab w:val="clear" w:pos="720"/>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t xml:space="preserve">V případě, že Objednatel Dílo </w:t>
      </w:r>
      <w:r w:rsidR="009424CB">
        <w:rPr>
          <w:rFonts w:ascii="Arial" w:hAnsi="Arial" w:cs="Arial"/>
          <w:sz w:val="22"/>
          <w:szCs w:val="22"/>
        </w:rPr>
        <w:t xml:space="preserve">nebo jeho část </w:t>
      </w:r>
      <w:r w:rsidRPr="005529CA">
        <w:rPr>
          <w:rFonts w:ascii="Arial" w:hAnsi="Arial" w:cs="Arial"/>
          <w:sz w:val="22"/>
          <w:szCs w:val="22"/>
        </w:rPr>
        <w:t xml:space="preserve">nepřevezme, bude mezi smluvními stranami sepsán zápis s uvedením důvodu nepřevzetí Díla </w:t>
      </w:r>
      <w:r w:rsidR="009424CB">
        <w:rPr>
          <w:rFonts w:ascii="Arial" w:hAnsi="Arial" w:cs="Arial"/>
          <w:sz w:val="22"/>
          <w:szCs w:val="22"/>
        </w:rPr>
        <w:t xml:space="preserve">nebo jeho části </w:t>
      </w:r>
      <w:r w:rsidRPr="005529CA">
        <w:rPr>
          <w:rFonts w:ascii="Arial" w:hAnsi="Arial" w:cs="Arial"/>
          <w:sz w:val="22"/>
          <w:szCs w:val="22"/>
        </w:rPr>
        <w:t>a s uvedením stanovisek obou smluvních stran. V případě nepřevzetí Díla</w:t>
      </w:r>
      <w:r w:rsidR="009424CB">
        <w:rPr>
          <w:rFonts w:ascii="Arial" w:hAnsi="Arial" w:cs="Arial"/>
          <w:sz w:val="22"/>
          <w:szCs w:val="22"/>
        </w:rPr>
        <w:t xml:space="preserve"> nebo jeho části</w:t>
      </w:r>
      <w:r w:rsidRPr="005529CA">
        <w:rPr>
          <w:rFonts w:ascii="Arial" w:hAnsi="Arial" w:cs="Arial"/>
          <w:sz w:val="22"/>
          <w:szCs w:val="22"/>
        </w:rPr>
        <w:t xml:space="preserve"> dohodnou smluvní strany náhradní termín předání a převzetí Díla</w:t>
      </w:r>
      <w:r w:rsidR="009424CB">
        <w:rPr>
          <w:rFonts w:ascii="Arial" w:hAnsi="Arial" w:cs="Arial"/>
          <w:sz w:val="22"/>
          <w:szCs w:val="22"/>
        </w:rPr>
        <w:t xml:space="preserve"> nebo jeho části</w:t>
      </w:r>
      <w:r w:rsidRPr="005529CA">
        <w:rPr>
          <w:rFonts w:ascii="Arial" w:hAnsi="Arial" w:cs="Arial"/>
          <w:sz w:val="22"/>
          <w:szCs w:val="22"/>
        </w:rPr>
        <w:t>.</w:t>
      </w:r>
      <w:r w:rsidR="009424CB">
        <w:rPr>
          <w:rFonts w:ascii="Arial" w:hAnsi="Arial" w:cs="Arial"/>
          <w:sz w:val="22"/>
          <w:szCs w:val="22"/>
        </w:rPr>
        <w:t xml:space="preserve"> Zhotovitel je přitom povinen dodržet lhůtu k předání kompletního a funkčního díla dle článku VI. této smlouvy.</w:t>
      </w:r>
    </w:p>
    <w:p w:rsidR="00D85A25" w:rsidRPr="005529CA" w:rsidRDefault="00D85A25" w:rsidP="00D85A25">
      <w:pPr>
        <w:pStyle w:val="Zkladntext"/>
        <w:tabs>
          <w:tab w:val="left" w:pos="851"/>
          <w:tab w:val="left" w:pos="993"/>
        </w:tabs>
        <w:spacing w:after="0"/>
        <w:ind w:left="284" w:hanging="283"/>
        <w:rPr>
          <w:rFonts w:ascii="Arial" w:hAnsi="Arial" w:cs="Arial"/>
          <w:sz w:val="22"/>
          <w:szCs w:val="22"/>
        </w:rPr>
      </w:pPr>
    </w:p>
    <w:p w:rsidR="00D85A25" w:rsidRPr="005529CA" w:rsidRDefault="00D85A25" w:rsidP="00D85A25">
      <w:pPr>
        <w:pStyle w:val="Zkladntext"/>
        <w:numPr>
          <w:ilvl w:val="0"/>
          <w:numId w:val="13"/>
        </w:numPr>
        <w:tabs>
          <w:tab w:val="clear" w:pos="720"/>
          <w:tab w:val="left" w:pos="360"/>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t xml:space="preserve">Pro účely této Smlouvy se Dílo </w:t>
      </w:r>
      <w:r w:rsidR="009424CB">
        <w:rPr>
          <w:rFonts w:ascii="Arial" w:hAnsi="Arial" w:cs="Arial"/>
          <w:sz w:val="22"/>
          <w:szCs w:val="22"/>
        </w:rPr>
        <w:t xml:space="preserve">nebo jeho část </w:t>
      </w:r>
      <w:r w:rsidRPr="005529CA">
        <w:rPr>
          <w:rFonts w:ascii="Arial" w:hAnsi="Arial" w:cs="Arial"/>
          <w:sz w:val="22"/>
          <w:szCs w:val="22"/>
        </w:rPr>
        <w:t>považuje za řádně dokončené okamžikem podpisu protokolu o předání a převzetí Díla</w:t>
      </w:r>
      <w:r w:rsidR="009424CB">
        <w:rPr>
          <w:rFonts w:ascii="Arial" w:hAnsi="Arial" w:cs="Arial"/>
          <w:sz w:val="22"/>
          <w:szCs w:val="22"/>
        </w:rPr>
        <w:t xml:space="preserve"> nebo jeho části</w:t>
      </w:r>
      <w:r w:rsidRPr="005529CA">
        <w:rPr>
          <w:rFonts w:ascii="Arial" w:hAnsi="Arial" w:cs="Arial"/>
          <w:sz w:val="22"/>
          <w:szCs w:val="22"/>
        </w:rPr>
        <w:t xml:space="preserve"> oběma smluvními stranami. Bude-li však Dílo </w:t>
      </w:r>
      <w:r w:rsidR="009424CB">
        <w:rPr>
          <w:rFonts w:ascii="Arial" w:hAnsi="Arial" w:cs="Arial"/>
          <w:sz w:val="22"/>
          <w:szCs w:val="22"/>
        </w:rPr>
        <w:t xml:space="preserve">nebo jeho část </w:t>
      </w:r>
      <w:r w:rsidRPr="005529CA">
        <w:rPr>
          <w:rFonts w:ascii="Arial" w:hAnsi="Arial" w:cs="Arial"/>
          <w:sz w:val="22"/>
          <w:szCs w:val="22"/>
        </w:rPr>
        <w:t xml:space="preserve">Objednatelem </w:t>
      </w:r>
      <w:r w:rsidR="009424CB" w:rsidRPr="005529CA">
        <w:rPr>
          <w:rFonts w:ascii="Arial" w:hAnsi="Arial" w:cs="Arial"/>
          <w:sz w:val="22"/>
          <w:szCs w:val="22"/>
        </w:rPr>
        <w:t>převzat</w:t>
      </w:r>
      <w:r w:rsidR="009424CB">
        <w:rPr>
          <w:rFonts w:ascii="Arial" w:hAnsi="Arial" w:cs="Arial"/>
          <w:sz w:val="22"/>
          <w:szCs w:val="22"/>
        </w:rPr>
        <w:t>a</w:t>
      </w:r>
      <w:r w:rsidR="009424CB" w:rsidRPr="005529CA">
        <w:rPr>
          <w:rFonts w:ascii="Arial" w:hAnsi="Arial" w:cs="Arial"/>
          <w:sz w:val="22"/>
          <w:szCs w:val="22"/>
        </w:rPr>
        <w:t xml:space="preserve"> </w:t>
      </w:r>
      <w:r w:rsidRPr="005529CA">
        <w:rPr>
          <w:rFonts w:ascii="Arial" w:hAnsi="Arial" w:cs="Arial"/>
          <w:sz w:val="22"/>
          <w:szCs w:val="22"/>
        </w:rPr>
        <w:t>i s vadami nebo nedodělky, považuje se Dílo za řádně dokončené teprve odstraněním všech vad nebo nedodělků uvedených v protokolu o předání a převzetí Díla</w:t>
      </w:r>
      <w:r w:rsidR="009424CB">
        <w:rPr>
          <w:rFonts w:ascii="Arial" w:hAnsi="Arial" w:cs="Arial"/>
          <w:sz w:val="22"/>
          <w:szCs w:val="22"/>
        </w:rPr>
        <w:t xml:space="preserve"> nebo jeho části</w:t>
      </w:r>
      <w:r w:rsidRPr="005529CA">
        <w:rPr>
          <w:rFonts w:ascii="Arial" w:hAnsi="Arial" w:cs="Arial"/>
          <w:sz w:val="22"/>
          <w:szCs w:val="22"/>
        </w:rPr>
        <w:t xml:space="preserve"> nebo řádným uspokojením jiného zákonného či smluvního nároku uplatněného Objednatelem z titulu odpovědnosti Zhotovitele za vady Díla, nebude-li mezi smluvními stranami písemně dohodnuto jinak.</w:t>
      </w:r>
    </w:p>
    <w:p w:rsidR="00D85A25" w:rsidRPr="005529CA" w:rsidRDefault="00D85A25" w:rsidP="00D85A25">
      <w:pPr>
        <w:tabs>
          <w:tab w:val="left" w:pos="851"/>
          <w:tab w:val="left" w:pos="993"/>
        </w:tabs>
        <w:ind w:left="284"/>
        <w:jc w:val="both"/>
        <w:rPr>
          <w:rFonts w:ascii="Arial" w:hAnsi="Arial" w:cs="Arial"/>
          <w:sz w:val="22"/>
          <w:szCs w:val="22"/>
        </w:rPr>
      </w:pPr>
    </w:p>
    <w:p w:rsidR="00D85A25" w:rsidRPr="005529CA" w:rsidRDefault="00D85A25" w:rsidP="00D85A25">
      <w:pPr>
        <w:pStyle w:val="Zkladntext"/>
        <w:numPr>
          <w:ilvl w:val="0"/>
          <w:numId w:val="13"/>
        </w:numPr>
        <w:tabs>
          <w:tab w:val="clear" w:pos="720"/>
          <w:tab w:val="left" w:pos="360"/>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t xml:space="preserve">Zhotovitel předá Objednateli při předání a převzetí Díla </w:t>
      </w:r>
      <w:r w:rsidR="009424CB">
        <w:rPr>
          <w:rFonts w:ascii="Arial" w:hAnsi="Arial" w:cs="Arial"/>
          <w:sz w:val="22"/>
          <w:szCs w:val="22"/>
        </w:rPr>
        <w:t xml:space="preserve">nebo jeho části </w:t>
      </w:r>
      <w:r w:rsidRPr="005529CA">
        <w:rPr>
          <w:rFonts w:ascii="Arial" w:hAnsi="Arial" w:cs="Arial"/>
          <w:sz w:val="22"/>
          <w:szCs w:val="22"/>
        </w:rPr>
        <w:t>veškeré doklady, protokoly o požadovaných zkouškách, které jsou nutné pro další užívání díla nebo které jsou nařízeny příslušnými normami a předpisy, a to zejména:</w:t>
      </w:r>
    </w:p>
    <w:p w:rsidR="00D85A25" w:rsidRPr="005529CA" w:rsidRDefault="00D85A25" w:rsidP="00D85A25">
      <w:pPr>
        <w:pStyle w:val="Zkladntext"/>
        <w:numPr>
          <w:ilvl w:val="0"/>
          <w:numId w:val="14"/>
        </w:numPr>
        <w:tabs>
          <w:tab w:val="clear" w:pos="720"/>
          <w:tab w:val="left" w:pos="851"/>
          <w:tab w:val="left" w:pos="993"/>
        </w:tabs>
        <w:suppressAutoHyphens/>
        <w:spacing w:after="0"/>
        <w:ind w:left="993" w:hanging="142"/>
        <w:jc w:val="both"/>
        <w:rPr>
          <w:rFonts w:ascii="Arial" w:hAnsi="Arial" w:cs="Arial"/>
          <w:sz w:val="22"/>
          <w:szCs w:val="22"/>
        </w:rPr>
      </w:pPr>
      <w:r w:rsidRPr="005529CA">
        <w:rPr>
          <w:rFonts w:ascii="Arial" w:hAnsi="Arial" w:cs="Arial"/>
          <w:sz w:val="22"/>
          <w:szCs w:val="22"/>
        </w:rPr>
        <w:t>atesty, záruční listy, prohlášení o shodě</w:t>
      </w:r>
    </w:p>
    <w:p w:rsidR="00D85A25" w:rsidRPr="005529CA" w:rsidRDefault="00D85A25" w:rsidP="00D85A25">
      <w:pPr>
        <w:pStyle w:val="Zkladntext"/>
        <w:numPr>
          <w:ilvl w:val="0"/>
          <w:numId w:val="14"/>
        </w:numPr>
        <w:tabs>
          <w:tab w:val="clear" w:pos="720"/>
          <w:tab w:val="left" w:pos="851"/>
          <w:tab w:val="left" w:pos="993"/>
        </w:tabs>
        <w:suppressAutoHyphens/>
        <w:spacing w:after="0"/>
        <w:ind w:left="993" w:hanging="142"/>
        <w:jc w:val="both"/>
        <w:rPr>
          <w:rFonts w:ascii="Arial" w:hAnsi="Arial" w:cs="Arial"/>
          <w:sz w:val="22"/>
          <w:szCs w:val="22"/>
        </w:rPr>
      </w:pPr>
      <w:r w:rsidRPr="005529CA">
        <w:rPr>
          <w:rFonts w:ascii="Arial" w:hAnsi="Arial" w:cs="Arial"/>
          <w:sz w:val="22"/>
          <w:szCs w:val="22"/>
        </w:rPr>
        <w:t xml:space="preserve">zápisy a osvědčení o všech předepsaných zkouškách, měřeních </w:t>
      </w:r>
    </w:p>
    <w:p w:rsidR="00D85A25" w:rsidRPr="008271F4" w:rsidRDefault="00D85A25" w:rsidP="00D85A25">
      <w:pPr>
        <w:pStyle w:val="Zkladntext"/>
        <w:numPr>
          <w:ilvl w:val="0"/>
          <w:numId w:val="14"/>
        </w:numPr>
        <w:tabs>
          <w:tab w:val="clear" w:pos="720"/>
          <w:tab w:val="left" w:pos="851"/>
          <w:tab w:val="left" w:pos="993"/>
        </w:tabs>
        <w:suppressAutoHyphens/>
        <w:spacing w:after="0"/>
        <w:ind w:left="993" w:hanging="142"/>
        <w:jc w:val="both"/>
        <w:rPr>
          <w:rFonts w:ascii="Arial" w:hAnsi="Arial" w:cs="Arial"/>
          <w:sz w:val="22"/>
          <w:szCs w:val="22"/>
        </w:rPr>
      </w:pPr>
      <w:r w:rsidRPr="005529CA">
        <w:rPr>
          <w:rFonts w:ascii="Arial" w:hAnsi="Arial" w:cs="Arial"/>
          <w:sz w:val="22"/>
          <w:szCs w:val="22"/>
        </w:rPr>
        <w:t xml:space="preserve">předepsaná měření na hluk, vibrace, </w:t>
      </w:r>
      <w:r w:rsidRPr="008271F4">
        <w:rPr>
          <w:rFonts w:ascii="Arial" w:hAnsi="Arial" w:cs="Arial"/>
          <w:sz w:val="22"/>
          <w:szCs w:val="22"/>
        </w:rPr>
        <w:t>mikroklimatické poměry</w:t>
      </w:r>
    </w:p>
    <w:p w:rsidR="00D85A25" w:rsidRPr="008271F4" w:rsidRDefault="00D85A25" w:rsidP="00D85A25">
      <w:pPr>
        <w:pStyle w:val="Zkladntext"/>
        <w:numPr>
          <w:ilvl w:val="0"/>
          <w:numId w:val="14"/>
        </w:numPr>
        <w:tabs>
          <w:tab w:val="clear" w:pos="720"/>
          <w:tab w:val="left" w:pos="851"/>
          <w:tab w:val="left" w:pos="993"/>
        </w:tabs>
        <w:suppressAutoHyphens/>
        <w:spacing w:after="0"/>
        <w:ind w:left="993" w:hanging="142"/>
        <w:jc w:val="both"/>
        <w:rPr>
          <w:rFonts w:ascii="Arial" w:hAnsi="Arial" w:cs="Arial"/>
          <w:sz w:val="22"/>
          <w:szCs w:val="22"/>
        </w:rPr>
      </w:pPr>
      <w:r w:rsidRPr="008271F4">
        <w:rPr>
          <w:rFonts w:ascii="Arial" w:hAnsi="Arial" w:cs="Arial"/>
          <w:sz w:val="22"/>
          <w:szCs w:val="22"/>
        </w:rPr>
        <w:t>seznam strojů a zařízení, které jsou součástí Díla, jejich pasporty a návody k obsluze v českém nebo anglickém jazyce</w:t>
      </w:r>
    </w:p>
    <w:p w:rsidR="00D85A25" w:rsidRPr="005529CA" w:rsidRDefault="00D85A25" w:rsidP="00D85A25">
      <w:pPr>
        <w:pStyle w:val="Zkladntext"/>
        <w:numPr>
          <w:ilvl w:val="0"/>
          <w:numId w:val="14"/>
        </w:numPr>
        <w:tabs>
          <w:tab w:val="clear" w:pos="720"/>
          <w:tab w:val="left" w:pos="851"/>
          <w:tab w:val="left" w:pos="993"/>
        </w:tabs>
        <w:suppressAutoHyphens/>
        <w:spacing w:after="0"/>
        <w:ind w:left="993" w:hanging="142"/>
        <w:jc w:val="both"/>
        <w:rPr>
          <w:rFonts w:ascii="Arial" w:hAnsi="Arial" w:cs="Arial"/>
          <w:sz w:val="22"/>
          <w:szCs w:val="22"/>
        </w:rPr>
      </w:pPr>
      <w:r w:rsidRPr="008271F4">
        <w:rPr>
          <w:rFonts w:ascii="Arial" w:hAnsi="Arial" w:cs="Arial"/>
          <w:sz w:val="22"/>
          <w:szCs w:val="22"/>
        </w:rPr>
        <w:t>zápisy o vyzkoušení smontovaného zařízení</w:t>
      </w:r>
      <w:r w:rsidRPr="005529CA">
        <w:rPr>
          <w:rFonts w:ascii="Arial" w:hAnsi="Arial" w:cs="Arial"/>
          <w:sz w:val="22"/>
          <w:szCs w:val="22"/>
        </w:rPr>
        <w:t xml:space="preserve">, o provedených revizních zkouškách technickou dokumentaci skutečného provedení ve 3 </w:t>
      </w:r>
      <w:proofErr w:type="spellStart"/>
      <w:r w:rsidRPr="005529CA">
        <w:rPr>
          <w:rFonts w:ascii="Arial" w:hAnsi="Arial" w:cs="Arial"/>
          <w:sz w:val="22"/>
          <w:szCs w:val="22"/>
        </w:rPr>
        <w:t>paré</w:t>
      </w:r>
      <w:proofErr w:type="spellEnd"/>
      <w:r w:rsidRPr="005529CA">
        <w:rPr>
          <w:rFonts w:ascii="Arial" w:hAnsi="Arial" w:cs="Arial"/>
          <w:sz w:val="22"/>
          <w:szCs w:val="22"/>
        </w:rPr>
        <w:t xml:space="preserve"> (PDF formát)</w:t>
      </w:r>
    </w:p>
    <w:p w:rsidR="00D85A25" w:rsidRPr="005529CA" w:rsidRDefault="00D85A25" w:rsidP="00D85A25">
      <w:pPr>
        <w:pStyle w:val="Zkladntext"/>
        <w:numPr>
          <w:ilvl w:val="0"/>
          <w:numId w:val="14"/>
        </w:numPr>
        <w:tabs>
          <w:tab w:val="clear" w:pos="720"/>
          <w:tab w:val="left" w:pos="851"/>
          <w:tab w:val="left" w:pos="993"/>
        </w:tabs>
        <w:suppressAutoHyphens/>
        <w:spacing w:after="0"/>
        <w:ind w:left="993" w:hanging="142"/>
        <w:jc w:val="both"/>
        <w:rPr>
          <w:rFonts w:ascii="Arial" w:hAnsi="Arial" w:cs="Arial"/>
          <w:sz w:val="22"/>
          <w:szCs w:val="22"/>
        </w:rPr>
      </w:pPr>
      <w:r w:rsidRPr="005529CA">
        <w:rPr>
          <w:rFonts w:ascii="Arial" w:hAnsi="Arial" w:cs="Arial"/>
          <w:sz w:val="22"/>
          <w:szCs w:val="22"/>
        </w:rPr>
        <w:t xml:space="preserve">protokoly prokazující způsobilost zařízení k použití </w:t>
      </w:r>
    </w:p>
    <w:p w:rsidR="00D85A25" w:rsidRPr="005529CA" w:rsidRDefault="00D85A25" w:rsidP="00D85A25">
      <w:pPr>
        <w:pStyle w:val="Zkladntext"/>
        <w:numPr>
          <w:ilvl w:val="0"/>
          <w:numId w:val="14"/>
        </w:numPr>
        <w:tabs>
          <w:tab w:val="clear" w:pos="720"/>
          <w:tab w:val="left" w:pos="851"/>
          <w:tab w:val="left" w:pos="993"/>
        </w:tabs>
        <w:suppressAutoHyphens/>
        <w:spacing w:after="0"/>
        <w:ind w:left="993" w:hanging="142"/>
        <w:jc w:val="both"/>
        <w:rPr>
          <w:rFonts w:ascii="Arial" w:hAnsi="Arial" w:cs="Arial"/>
          <w:sz w:val="22"/>
          <w:szCs w:val="22"/>
        </w:rPr>
      </w:pPr>
      <w:r w:rsidRPr="005529CA">
        <w:rPr>
          <w:rFonts w:ascii="Arial" w:hAnsi="Arial" w:cs="Arial"/>
          <w:sz w:val="22"/>
          <w:szCs w:val="22"/>
        </w:rPr>
        <w:t>protokoly prokazující způsobilost obsluhy objednatele k obsluze zařízení a k jeho řádnému užívání</w:t>
      </w:r>
    </w:p>
    <w:p w:rsidR="00D85A25" w:rsidRPr="005529CA" w:rsidRDefault="00D85A25" w:rsidP="00D85A25">
      <w:pPr>
        <w:pStyle w:val="Zkladntext"/>
        <w:tabs>
          <w:tab w:val="left" w:pos="851"/>
          <w:tab w:val="left" w:pos="993"/>
        </w:tabs>
        <w:ind w:left="284"/>
        <w:rPr>
          <w:rFonts w:ascii="Arial" w:hAnsi="Arial" w:cs="Arial"/>
          <w:sz w:val="22"/>
          <w:szCs w:val="22"/>
        </w:rPr>
      </w:pPr>
      <w:r w:rsidRPr="005529CA">
        <w:rPr>
          <w:rFonts w:ascii="Arial" w:hAnsi="Arial" w:cs="Arial"/>
          <w:sz w:val="22"/>
          <w:szCs w:val="22"/>
        </w:rPr>
        <w:t>Bez těchto dokladů nelze považovat Dílo za dokončené a schopné předání.</w:t>
      </w:r>
    </w:p>
    <w:p w:rsidR="00D85A25" w:rsidRPr="005529CA" w:rsidRDefault="00D85A25" w:rsidP="00D85A25">
      <w:pPr>
        <w:tabs>
          <w:tab w:val="left" w:pos="851"/>
          <w:tab w:val="left" w:pos="993"/>
        </w:tabs>
        <w:ind w:left="284"/>
        <w:jc w:val="both"/>
        <w:rPr>
          <w:rFonts w:ascii="Arial" w:hAnsi="Arial" w:cs="Arial"/>
          <w:b/>
          <w:sz w:val="22"/>
          <w:szCs w:val="22"/>
        </w:rPr>
      </w:pPr>
    </w:p>
    <w:p w:rsidR="00D85A25" w:rsidRPr="005529CA" w:rsidRDefault="00D85A25" w:rsidP="00D85A25">
      <w:pPr>
        <w:pStyle w:val="Zkladntext"/>
        <w:numPr>
          <w:ilvl w:val="0"/>
          <w:numId w:val="13"/>
        </w:numPr>
        <w:tabs>
          <w:tab w:val="clear" w:pos="720"/>
          <w:tab w:val="left" w:pos="360"/>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t xml:space="preserve">Zhotovitel se zavazuje řádně odstranit veškeré vady a nedodělky, jež vyplynou z přejímacího řízení, a to v termínu stanoveném v protokolu o předání a převzetí Díla </w:t>
      </w:r>
      <w:r w:rsidR="009424CB">
        <w:rPr>
          <w:rFonts w:ascii="Arial" w:hAnsi="Arial" w:cs="Arial"/>
          <w:sz w:val="22"/>
          <w:szCs w:val="22"/>
        </w:rPr>
        <w:t xml:space="preserve">nebo jeho části </w:t>
      </w:r>
      <w:r w:rsidRPr="005529CA">
        <w:rPr>
          <w:rFonts w:ascii="Arial" w:hAnsi="Arial" w:cs="Arial"/>
          <w:sz w:val="22"/>
          <w:szCs w:val="22"/>
        </w:rPr>
        <w:t xml:space="preserve">podle odst. 5 tohoto článku nebo v zápise o nepřevzetí Díla </w:t>
      </w:r>
      <w:r w:rsidR="009424CB">
        <w:rPr>
          <w:rFonts w:ascii="Arial" w:hAnsi="Arial" w:cs="Arial"/>
          <w:sz w:val="22"/>
          <w:szCs w:val="22"/>
        </w:rPr>
        <w:t xml:space="preserve">nebo jeho části </w:t>
      </w:r>
      <w:r w:rsidRPr="005529CA">
        <w:rPr>
          <w:rFonts w:ascii="Arial" w:hAnsi="Arial" w:cs="Arial"/>
          <w:sz w:val="22"/>
          <w:szCs w:val="22"/>
        </w:rPr>
        <w:t xml:space="preserve">podle odst. 6 tohoto článku. Nebude-li termín odstranění vady nebo nedodělku stanoven tímto způsobem a neuplatní-li Objednatel ohledně zjištěné vady nebo nedodělku jiný zákonný či smluvní nárok vyplývající z odpovědnosti Zhotovitele za vady Díla, je </w:t>
      </w:r>
      <w:r w:rsidRPr="005529CA">
        <w:rPr>
          <w:rFonts w:ascii="Arial" w:hAnsi="Arial" w:cs="Arial"/>
          <w:sz w:val="22"/>
          <w:szCs w:val="22"/>
        </w:rPr>
        <w:lastRenderedPageBreak/>
        <w:t>Zhotovitel povinen vadu nebo nedodělek odstranit nejpozději do 5 (pěti) pracovních dnů ode dne jeho nahlášení Objednatelem.</w:t>
      </w:r>
    </w:p>
    <w:p w:rsidR="00D85A25" w:rsidRPr="005529CA" w:rsidRDefault="00D85A25" w:rsidP="00D85A25">
      <w:pPr>
        <w:pStyle w:val="Zkladntext"/>
        <w:tabs>
          <w:tab w:val="left" w:pos="360"/>
          <w:tab w:val="left" w:pos="851"/>
          <w:tab w:val="left" w:pos="993"/>
        </w:tabs>
        <w:ind w:left="284"/>
        <w:rPr>
          <w:rFonts w:ascii="Arial" w:hAnsi="Arial" w:cs="Arial"/>
          <w:sz w:val="22"/>
          <w:szCs w:val="22"/>
        </w:rPr>
      </w:pPr>
    </w:p>
    <w:p w:rsidR="00D85A25" w:rsidRPr="005529CA" w:rsidRDefault="00D85A25" w:rsidP="00D85A25">
      <w:pPr>
        <w:pStyle w:val="Zkladntext"/>
        <w:numPr>
          <w:ilvl w:val="0"/>
          <w:numId w:val="13"/>
        </w:numPr>
        <w:tabs>
          <w:tab w:val="clear" w:pos="720"/>
          <w:tab w:val="left" w:pos="426"/>
        </w:tabs>
        <w:suppressAutoHyphens/>
        <w:spacing w:after="0"/>
        <w:ind w:left="284" w:hanging="283"/>
        <w:jc w:val="both"/>
        <w:rPr>
          <w:rFonts w:ascii="Arial" w:hAnsi="Arial" w:cs="Arial"/>
          <w:sz w:val="22"/>
          <w:szCs w:val="22"/>
        </w:rPr>
      </w:pPr>
      <w:r w:rsidRPr="005529CA">
        <w:rPr>
          <w:rFonts w:ascii="Arial" w:hAnsi="Arial" w:cs="Arial"/>
          <w:sz w:val="22"/>
          <w:szCs w:val="22"/>
        </w:rPr>
        <w:t xml:space="preserve">Objednatel není oprávněn odmítnout převzetí Díla </w:t>
      </w:r>
      <w:r w:rsidR="009424CB">
        <w:rPr>
          <w:rFonts w:ascii="Arial" w:hAnsi="Arial" w:cs="Arial"/>
          <w:sz w:val="22"/>
          <w:szCs w:val="22"/>
        </w:rPr>
        <w:t xml:space="preserve">nebo jeho části </w:t>
      </w:r>
      <w:r w:rsidRPr="005529CA">
        <w:rPr>
          <w:rFonts w:ascii="Arial" w:hAnsi="Arial" w:cs="Arial"/>
          <w:sz w:val="22"/>
          <w:szCs w:val="22"/>
        </w:rPr>
        <w:t>pro závady, na něž Zhotovitel Objednatele písemně upozornil a Objednatel na jejich použití trval.</w:t>
      </w:r>
    </w:p>
    <w:p w:rsidR="00D85A25" w:rsidRPr="005529CA" w:rsidRDefault="00D85A25" w:rsidP="00D85A25">
      <w:pPr>
        <w:pStyle w:val="Zkladntext"/>
        <w:tabs>
          <w:tab w:val="left" w:pos="709"/>
          <w:tab w:val="left" w:pos="851"/>
          <w:tab w:val="left" w:pos="993"/>
        </w:tabs>
        <w:ind w:left="709" w:hanging="283"/>
        <w:rPr>
          <w:rFonts w:ascii="Arial" w:hAnsi="Arial" w:cs="Arial"/>
        </w:rPr>
      </w:pPr>
    </w:p>
    <w:p w:rsidR="00D85A25" w:rsidRPr="005529CA" w:rsidRDefault="00D85A25" w:rsidP="00D85A25">
      <w:pPr>
        <w:pStyle w:val="Zkladntext"/>
        <w:tabs>
          <w:tab w:val="left" w:pos="360"/>
          <w:tab w:val="left" w:pos="709"/>
          <w:tab w:val="left" w:pos="851"/>
          <w:tab w:val="left" w:pos="993"/>
        </w:tabs>
        <w:ind w:left="426"/>
        <w:rPr>
          <w:rFonts w:ascii="Arial" w:hAnsi="Arial" w:cs="Arial"/>
        </w:rPr>
      </w:pPr>
    </w:p>
    <w:p w:rsidR="00D85A25" w:rsidRPr="005529CA" w:rsidRDefault="00D85A25" w:rsidP="00D85A25">
      <w:pPr>
        <w:tabs>
          <w:tab w:val="left" w:pos="709"/>
          <w:tab w:val="left" w:pos="851"/>
          <w:tab w:val="left" w:pos="993"/>
        </w:tabs>
        <w:ind w:left="426"/>
        <w:jc w:val="center"/>
        <w:rPr>
          <w:rFonts w:ascii="Arial" w:hAnsi="Arial" w:cs="Arial"/>
          <w:b/>
          <w:sz w:val="22"/>
          <w:szCs w:val="22"/>
        </w:rPr>
      </w:pPr>
      <w:r w:rsidRPr="005529CA">
        <w:rPr>
          <w:rFonts w:ascii="Arial" w:hAnsi="Arial" w:cs="Arial"/>
          <w:b/>
          <w:sz w:val="22"/>
          <w:szCs w:val="22"/>
        </w:rPr>
        <w:t>Článek XI.</w:t>
      </w:r>
    </w:p>
    <w:p w:rsidR="00D85A25" w:rsidRPr="005529CA" w:rsidRDefault="00D85A25" w:rsidP="00D85A25">
      <w:pPr>
        <w:tabs>
          <w:tab w:val="left" w:pos="709"/>
          <w:tab w:val="left" w:pos="851"/>
          <w:tab w:val="left" w:pos="993"/>
        </w:tabs>
        <w:ind w:left="426"/>
        <w:jc w:val="center"/>
        <w:rPr>
          <w:rFonts w:ascii="Arial" w:hAnsi="Arial" w:cs="Arial"/>
          <w:i/>
          <w:sz w:val="22"/>
          <w:szCs w:val="22"/>
        </w:rPr>
      </w:pPr>
      <w:r w:rsidRPr="005529CA">
        <w:rPr>
          <w:rFonts w:ascii="Arial" w:hAnsi="Arial" w:cs="Arial"/>
          <w:i/>
          <w:sz w:val="22"/>
          <w:szCs w:val="22"/>
        </w:rPr>
        <w:t>Záruka za jakost a odpovědnost za vady</w:t>
      </w:r>
    </w:p>
    <w:p w:rsidR="00D85A25" w:rsidRPr="005529CA" w:rsidRDefault="00D85A25" w:rsidP="00D85A25">
      <w:pPr>
        <w:tabs>
          <w:tab w:val="left" w:pos="709"/>
          <w:tab w:val="left" w:pos="851"/>
          <w:tab w:val="left" w:pos="993"/>
        </w:tabs>
        <w:ind w:left="426"/>
        <w:jc w:val="both"/>
        <w:rPr>
          <w:rFonts w:ascii="Arial" w:hAnsi="Arial" w:cs="Arial"/>
          <w:sz w:val="22"/>
          <w:szCs w:val="22"/>
        </w:rPr>
      </w:pPr>
    </w:p>
    <w:p w:rsidR="00D85A25" w:rsidRPr="005529CA" w:rsidRDefault="00D85A25" w:rsidP="00D85A25">
      <w:pPr>
        <w:numPr>
          <w:ilvl w:val="0"/>
          <w:numId w:val="10"/>
        </w:numPr>
        <w:tabs>
          <w:tab w:val="clear" w:pos="720"/>
          <w:tab w:val="left" w:pos="360"/>
          <w:tab w:val="left" w:pos="851"/>
          <w:tab w:val="left" w:pos="993"/>
        </w:tabs>
        <w:suppressAutoHyphens/>
        <w:ind w:left="284" w:hanging="283"/>
        <w:jc w:val="both"/>
        <w:rPr>
          <w:rFonts w:ascii="Arial" w:hAnsi="Arial" w:cs="Arial"/>
          <w:sz w:val="22"/>
          <w:szCs w:val="22"/>
        </w:rPr>
      </w:pPr>
      <w:r w:rsidRPr="005529CA">
        <w:rPr>
          <w:rFonts w:ascii="Arial" w:hAnsi="Arial" w:cs="Arial"/>
          <w:sz w:val="22"/>
          <w:szCs w:val="22"/>
        </w:rPr>
        <w:t>Zhotovitel zaručí Objednateli a odpovídá za to, že Dílo provedené jím podle této Smlouvy bude kompletní, plně funkční a způsobilé k účelu, k němuž bylo vytvořeno a že jeho kvalita bude odpovídat požadavkům uvedeným v článku IX. této Smlouvy.</w:t>
      </w:r>
    </w:p>
    <w:p w:rsidR="00D85A25" w:rsidRPr="005529CA" w:rsidRDefault="00D85A25" w:rsidP="00D85A25">
      <w:pPr>
        <w:tabs>
          <w:tab w:val="left" w:pos="851"/>
          <w:tab w:val="left" w:pos="993"/>
        </w:tabs>
        <w:ind w:left="284" w:hanging="283"/>
        <w:rPr>
          <w:rFonts w:ascii="Arial" w:hAnsi="Arial" w:cs="Arial"/>
          <w:sz w:val="22"/>
          <w:szCs w:val="22"/>
        </w:rPr>
      </w:pPr>
    </w:p>
    <w:p w:rsidR="00D85A25" w:rsidRPr="005529CA" w:rsidRDefault="00D85A25" w:rsidP="00D85A25">
      <w:pPr>
        <w:numPr>
          <w:ilvl w:val="0"/>
          <w:numId w:val="10"/>
        </w:numPr>
        <w:tabs>
          <w:tab w:val="clear" w:pos="720"/>
          <w:tab w:val="left" w:pos="360"/>
          <w:tab w:val="left" w:pos="851"/>
          <w:tab w:val="left" w:pos="993"/>
        </w:tabs>
        <w:suppressAutoHyphens/>
        <w:ind w:left="284" w:hanging="283"/>
        <w:jc w:val="both"/>
        <w:rPr>
          <w:rFonts w:ascii="Arial" w:hAnsi="Arial" w:cs="Arial"/>
          <w:sz w:val="22"/>
          <w:szCs w:val="22"/>
        </w:rPr>
      </w:pPr>
      <w:r w:rsidRPr="005529CA">
        <w:rPr>
          <w:rFonts w:ascii="Arial" w:hAnsi="Arial" w:cs="Arial"/>
          <w:sz w:val="22"/>
          <w:szCs w:val="22"/>
        </w:rPr>
        <w:t xml:space="preserve">Zhotovitel touto Smlouvou poskytuje Objednateli záruku za jakost Díla v rozsahu uvedeném v článku XI. této Smlouvy (dále jen „Záruka“). </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numPr>
          <w:ilvl w:val="0"/>
          <w:numId w:val="10"/>
        </w:numPr>
        <w:tabs>
          <w:tab w:val="clear" w:pos="720"/>
          <w:tab w:val="left" w:pos="360"/>
          <w:tab w:val="left" w:pos="851"/>
          <w:tab w:val="left" w:pos="993"/>
        </w:tabs>
        <w:suppressAutoHyphens/>
        <w:ind w:left="284" w:hanging="283"/>
        <w:jc w:val="both"/>
        <w:rPr>
          <w:rFonts w:ascii="Arial" w:hAnsi="Arial" w:cs="Arial"/>
          <w:sz w:val="22"/>
          <w:szCs w:val="22"/>
        </w:rPr>
      </w:pPr>
      <w:r w:rsidRPr="005529CA">
        <w:rPr>
          <w:rFonts w:ascii="Arial" w:hAnsi="Arial" w:cs="Arial"/>
          <w:sz w:val="22"/>
          <w:szCs w:val="22"/>
        </w:rPr>
        <w:t xml:space="preserve">Záruční doba za dílo činí </w:t>
      </w:r>
      <w:r w:rsidR="00E251E2">
        <w:rPr>
          <w:rFonts w:ascii="Arial" w:hAnsi="Arial" w:cs="Arial"/>
          <w:sz w:val="22"/>
          <w:szCs w:val="22"/>
        </w:rPr>
        <w:t>30</w:t>
      </w:r>
      <w:r>
        <w:rPr>
          <w:rFonts w:ascii="Arial" w:hAnsi="Arial" w:cs="Arial"/>
          <w:sz w:val="22"/>
          <w:szCs w:val="22"/>
        </w:rPr>
        <w:t xml:space="preserve"> měsíců.</w:t>
      </w:r>
      <w:r w:rsidRPr="005529CA">
        <w:rPr>
          <w:rFonts w:ascii="Arial" w:hAnsi="Arial" w:cs="Arial"/>
          <w:sz w:val="22"/>
          <w:szCs w:val="22"/>
        </w:rPr>
        <w:t xml:space="preserve"> Záruční doba </w:t>
      </w:r>
      <w:r w:rsidR="009424CB">
        <w:rPr>
          <w:rFonts w:ascii="Arial" w:hAnsi="Arial" w:cs="Arial"/>
          <w:sz w:val="22"/>
          <w:szCs w:val="22"/>
        </w:rPr>
        <w:t xml:space="preserve">za Dílo a všechny jeho části </w:t>
      </w:r>
      <w:r w:rsidRPr="005529CA">
        <w:rPr>
          <w:rFonts w:ascii="Arial" w:hAnsi="Arial" w:cs="Arial"/>
          <w:sz w:val="22"/>
          <w:szCs w:val="22"/>
        </w:rPr>
        <w:t>počíná běžet dnem podpisu protokolu o předání a převzetí</w:t>
      </w:r>
      <w:r w:rsidR="009424CB">
        <w:rPr>
          <w:rFonts w:ascii="Arial" w:hAnsi="Arial" w:cs="Arial"/>
          <w:sz w:val="22"/>
          <w:szCs w:val="22"/>
        </w:rPr>
        <w:t xml:space="preserve"> všech částí plnění dle článku IV. této smlouvy, tedy kompletního a plně funkčního </w:t>
      </w:r>
      <w:r w:rsidRPr="005529CA">
        <w:rPr>
          <w:rFonts w:ascii="Arial" w:hAnsi="Arial" w:cs="Arial"/>
          <w:sz w:val="22"/>
          <w:szCs w:val="22"/>
        </w:rPr>
        <w:t xml:space="preserve">Díla podle článku </w:t>
      </w:r>
      <w:r w:rsidR="009424CB">
        <w:rPr>
          <w:rFonts w:ascii="Arial" w:hAnsi="Arial" w:cs="Arial"/>
          <w:sz w:val="22"/>
          <w:szCs w:val="22"/>
        </w:rPr>
        <w:t>II., odstavec 3</w:t>
      </w:r>
      <w:r w:rsidRPr="005529CA">
        <w:rPr>
          <w:rFonts w:ascii="Arial" w:hAnsi="Arial" w:cs="Arial"/>
          <w:sz w:val="22"/>
          <w:szCs w:val="22"/>
        </w:rPr>
        <w:t xml:space="preserve">. této Smlouvy oběma smluvními stranami. </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numPr>
          <w:ilvl w:val="0"/>
          <w:numId w:val="10"/>
        </w:numPr>
        <w:tabs>
          <w:tab w:val="clear" w:pos="720"/>
          <w:tab w:val="left" w:pos="360"/>
          <w:tab w:val="left" w:pos="851"/>
          <w:tab w:val="left" w:pos="993"/>
        </w:tabs>
        <w:suppressAutoHyphens/>
        <w:ind w:left="284" w:hanging="283"/>
        <w:jc w:val="both"/>
        <w:rPr>
          <w:rFonts w:ascii="Arial" w:hAnsi="Arial" w:cs="Arial"/>
          <w:sz w:val="22"/>
          <w:szCs w:val="22"/>
        </w:rPr>
      </w:pPr>
      <w:r w:rsidRPr="005529CA">
        <w:rPr>
          <w:rFonts w:ascii="Arial" w:hAnsi="Arial" w:cs="Arial"/>
          <w:sz w:val="22"/>
          <w:szCs w:val="22"/>
        </w:rPr>
        <w:t xml:space="preserve">Zárukou za jakost Zhotovitel přejímá závazek, že Dílo bude po celou záruční dobu plně funkční a způsobilé k řádnému užívání a že si zachová vlastnosti uvedené v článku </w:t>
      </w:r>
      <w:r w:rsidR="00A66676">
        <w:rPr>
          <w:rFonts w:ascii="Arial" w:hAnsi="Arial" w:cs="Arial"/>
          <w:sz w:val="22"/>
          <w:szCs w:val="22"/>
        </w:rPr>
        <w:t>I</w:t>
      </w:r>
      <w:r w:rsidRPr="005529CA">
        <w:rPr>
          <w:rFonts w:ascii="Arial" w:hAnsi="Arial" w:cs="Arial"/>
          <w:sz w:val="22"/>
          <w:szCs w:val="22"/>
        </w:rPr>
        <w:t>X. této Smlouvy.</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numPr>
          <w:ilvl w:val="0"/>
          <w:numId w:val="10"/>
        </w:numPr>
        <w:tabs>
          <w:tab w:val="clear" w:pos="720"/>
          <w:tab w:val="left" w:pos="360"/>
          <w:tab w:val="left" w:pos="851"/>
          <w:tab w:val="left" w:pos="993"/>
        </w:tabs>
        <w:suppressAutoHyphens/>
        <w:ind w:left="284" w:hanging="283"/>
        <w:jc w:val="both"/>
        <w:rPr>
          <w:rFonts w:ascii="Arial" w:hAnsi="Arial" w:cs="Arial"/>
          <w:sz w:val="22"/>
          <w:szCs w:val="22"/>
        </w:rPr>
      </w:pPr>
      <w:r w:rsidRPr="005529CA">
        <w:rPr>
          <w:rFonts w:ascii="Arial" w:hAnsi="Arial" w:cs="Arial"/>
          <w:sz w:val="22"/>
          <w:szCs w:val="22"/>
        </w:rPr>
        <w:t>Záruka se nevztahuje na vady způsobené Objednatelem nebo způsobené v důsledku vnějších událostí popř. v důsledku vyšší moci, pokud nebyly způsobeny Zhotovitelem nebo osobami, s jejichž pomocí Zhotovitel plnil svůj závazek z této Smlouvy.</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numPr>
          <w:ilvl w:val="0"/>
          <w:numId w:val="10"/>
        </w:numPr>
        <w:tabs>
          <w:tab w:val="clear" w:pos="720"/>
          <w:tab w:val="left" w:pos="360"/>
          <w:tab w:val="left" w:pos="851"/>
          <w:tab w:val="left" w:pos="993"/>
        </w:tabs>
        <w:suppressAutoHyphens/>
        <w:ind w:left="284" w:hanging="283"/>
        <w:jc w:val="both"/>
        <w:rPr>
          <w:rFonts w:ascii="Arial" w:hAnsi="Arial" w:cs="Arial"/>
          <w:sz w:val="22"/>
          <w:szCs w:val="22"/>
        </w:rPr>
      </w:pPr>
      <w:r w:rsidRPr="005529CA">
        <w:rPr>
          <w:rFonts w:ascii="Arial" w:hAnsi="Arial" w:cs="Arial"/>
          <w:sz w:val="22"/>
          <w:szCs w:val="22"/>
        </w:rPr>
        <w:t xml:space="preserve">Vady Díla zjištěné Objednatelem po předání a převzetí Díla je Objednatel povinen oznámit Zhotoviteli nejpozději v poslední den záruční doby. Oznámení odeslané Objednatelem poslední den záruční lhůty se považuje za včas oznámené. Pro účely této Smlouvy se vadou rozumí i nedodělek, tj. nedokončená práce oproti dohodnutému </w:t>
      </w:r>
      <w:r w:rsidR="009424CB">
        <w:rPr>
          <w:rFonts w:ascii="Arial" w:hAnsi="Arial" w:cs="Arial"/>
          <w:sz w:val="22"/>
          <w:szCs w:val="22"/>
        </w:rPr>
        <w:t xml:space="preserve">rozsahu </w:t>
      </w:r>
      <w:r w:rsidRPr="005529CA">
        <w:rPr>
          <w:rFonts w:ascii="Arial" w:hAnsi="Arial" w:cs="Arial"/>
          <w:sz w:val="22"/>
          <w:szCs w:val="22"/>
        </w:rPr>
        <w:t>předmětu Díla.</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numPr>
          <w:ilvl w:val="0"/>
          <w:numId w:val="10"/>
        </w:numPr>
        <w:tabs>
          <w:tab w:val="clear" w:pos="720"/>
          <w:tab w:val="left" w:pos="360"/>
          <w:tab w:val="left" w:pos="851"/>
          <w:tab w:val="left" w:pos="993"/>
        </w:tabs>
        <w:suppressAutoHyphens/>
        <w:ind w:left="284" w:hanging="283"/>
        <w:jc w:val="both"/>
        <w:rPr>
          <w:rFonts w:ascii="Arial" w:hAnsi="Arial" w:cs="Arial"/>
          <w:sz w:val="22"/>
          <w:szCs w:val="22"/>
        </w:rPr>
      </w:pPr>
      <w:r w:rsidRPr="005529CA">
        <w:rPr>
          <w:rFonts w:ascii="Arial" w:hAnsi="Arial" w:cs="Arial"/>
          <w:sz w:val="22"/>
          <w:szCs w:val="22"/>
        </w:rPr>
        <w:t>Zhotovitel se zavazuje bezplatně odstranit jakékoliv vady Díla, které vznikly nebo které se projevily v průběhu záruční doby, a to ve lhůtě 10 pracovních dnů ode dne jejich oznámení Objednatelem, nebo ve stejné lhůtě řádně uspokojit jiný smluvní či zákonný nárok uplatněný Objednatelem u Zhotovitele z titulu odpovědnosti za vady Díla.</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numPr>
          <w:ilvl w:val="0"/>
          <w:numId w:val="10"/>
        </w:numPr>
        <w:tabs>
          <w:tab w:val="clear" w:pos="720"/>
          <w:tab w:val="left" w:pos="360"/>
          <w:tab w:val="left" w:pos="851"/>
          <w:tab w:val="left" w:pos="993"/>
        </w:tabs>
        <w:suppressAutoHyphens/>
        <w:ind w:left="284" w:hanging="283"/>
        <w:jc w:val="both"/>
        <w:rPr>
          <w:rFonts w:ascii="Arial" w:hAnsi="Arial" w:cs="Arial"/>
          <w:sz w:val="22"/>
          <w:szCs w:val="22"/>
        </w:rPr>
      </w:pPr>
      <w:r>
        <w:rPr>
          <w:rFonts w:ascii="Arial" w:hAnsi="Arial" w:cs="Arial"/>
          <w:sz w:val="22"/>
          <w:szCs w:val="22"/>
        </w:rPr>
        <w:t>Zhotovitel se zavazuje prověřit a zahájit odstraňování v</w:t>
      </w:r>
      <w:r w:rsidRPr="005529CA">
        <w:rPr>
          <w:rFonts w:ascii="Arial" w:hAnsi="Arial" w:cs="Arial"/>
          <w:sz w:val="22"/>
          <w:szCs w:val="22"/>
        </w:rPr>
        <w:t xml:space="preserve">ad Díla, jejichž působením by mohly vzniknout další škody na majetku Objednatele nebo na majetku třetích osob nebo jejichž působením by došlo k omezení řádného užívání Díla (havarijní stav) do </w:t>
      </w:r>
      <w:r>
        <w:rPr>
          <w:rFonts w:ascii="Arial" w:hAnsi="Arial" w:cs="Arial"/>
          <w:sz w:val="22"/>
          <w:szCs w:val="22"/>
        </w:rPr>
        <w:t>3 dnů</w:t>
      </w:r>
      <w:r w:rsidRPr="005529CA">
        <w:rPr>
          <w:rFonts w:ascii="Arial" w:hAnsi="Arial" w:cs="Arial"/>
          <w:sz w:val="22"/>
          <w:szCs w:val="22"/>
        </w:rPr>
        <w:t xml:space="preserve"> od jejich oznámení Objednatelem.</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numPr>
          <w:ilvl w:val="0"/>
          <w:numId w:val="10"/>
        </w:numPr>
        <w:tabs>
          <w:tab w:val="clear" w:pos="720"/>
          <w:tab w:val="left" w:pos="360"/>
          <w:tab w:val="left" w:pos="851"/>
          <w:tab w:val="left" w:pos="993"/>
        </w:tabs>
        <w:suppressAutoHyphens/>
        <w:ind w:left="284" w:hanging="283"/>
        <w:jc w:val="both"/>
        <w:rPr>
          <w:rFonts w:ascii="Arial" w:hAnsi="Arial" w:cs="Arial"/>
          <w:sz w:val="22"/>
          <w:szCs w:val="22"/>
        </w:rPr>
      </w:pPr>
      <w:r w:rsidRPr="005529CA">
        <w:rPr>
          <w:rFonts w:ascii="Arial" w:hAnsi="Arial" w:cs="Arial"/>
          <w:sz w:val="22"/>
          <w:szCs w:val="22"/>
        </w:rPr>
        <w:t xml:space="preserve">Záruční doba podle odst. 3 tohoto článku se prodlužuje o dobu, po kterou nebylo možno Dílo </w:t>
      </w:r>
      <w:r w:rsidR="000104E2">
        <w:rPr>
          <w:rFonts w:ascii="Arial" w:hAnsi="Arial" w:cs="Arial"/>
          <w:sz w:val="22"/>
          <w:szCs w:val="22"/>
        </w:rPr>
        <w:t xml:space="preserve">nebo jeho části </w:t>
      </w:r>
      <w:r w:rsidRPr="005529CA">
        <w:rPr>
          <w:rFonts w:ascii="Arial" w:hAnsi="Arial" w:cs="Arial"/>
          <w:sz w:val="22"/>
          <w:szCs w:val="22"/>
        </w:rPr>
        <w:t>v plném rozsahu užívat z důvodu nastalé vady a jejího odstraňování.</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numPr>
          <w:ilvl w:val="0"/>
          <w:numId w:val="10"/>
        </w:numPr>
        <w:tabs>
          <w:tab w:val="clear" w:pos="720"/>
          <w:tab w:val="left" w:pos="360"/>
          <w:tab w:val="left" w:pos="851"/>
          <w:tab w:val="left" w:pos="993"/>
        </w:tabs>
        <w:suppressAutoHyphens/>
        <w:ind w:left="284" w:hanging="283"/>
        <w:jc w:val="both"/>
        <w:rPr>
          <w:rFonts w:ascii="Arial" w:hAnsi="Arial" w:cs="Arial"/>
          <w:sz w:val="22"/>
          <w:szCs w:val="22"/>
        </w:rPr>
      </w:pPr>
      <w:r w:rsidRPr="005529CA">
        <w:rPr>
          <w:rFonts w:ascii="Arial" w:hAnsi="Arial" w:cs="Arial"/>
          <w:sz w:val="22"/>
          <w:szCs w:val="22"/>
        </w:rPr>
        <w:t xml:space="preserve">V případě, že Zhotovitel vady Díla řádně a včas neodstraní, je Objednatel oprávněn zadat odstranění vad Díla jinému subjektu. </w:t>
      </w:r>
      <w:r w:rsidR="009424CB">
        <w:rPr>
          <w:rFonts w:ascii="Arial" w:hAnsi="Arial" w:cs="Arial"/>
          <w:sz w:val="22"/>
          <w:szCs w:val="22"/>
        </w:rPr>
        <w:t xml:space="preserve">Náklady spojené s odstraněním vad </w:t>
      </w:r>
      <w:r w:rsidR="000104E2">
        <w:rPr>
          <w:rFonts w:ascii="Arial" w:hAnsi="Arial" w:cs="Arial"/>
          <w:sz w:val="22"/>
          <w:szCs w:val="22"/>
        </w:rPr>
        <w:t xml:space="preserve">v tomto případě </w:t>
      </w:r>
      <w:r w:rsidR="009424CB">
        <w:rPr>
          <w:rFonts w:ascii="Arial" w:hAnsi="Arial" w:cs="Arial"/>
          <w:sz w:val="22"/>
          <w:szCs w:val="22"/>
        </w:rPr>
        <w:t>nese Zhotovitel</w:t>
      </w:r>
      <w:r w:rsidR="000104E2">
        <w:rPr>
          <w:rFonts w:ascii="Arial" w:hAnsi="Arial" w:cs="Arial"/>
          <w:sz w:val="22"/>
          <w:szCs w:val="22"/>
        </w:rPr>
        <w:t>, a to</w:t>
      </w:r>
      <w:r w:rsidR="009424CB">
        <w:rPr>
          <w:rFonts w:ascii="Arial" w:hAnsi="Arial" w:cs="Arial"/>
          <w:sz w:val="22"/>
          <w:szCs w:val="22"/>
        </w:rPr>
        <w:t xml:space="preserve"> v plné výši.</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numPr>
          <w:ilvl w:val="0"/>
          <w:numId w:val="10"/>
        </w:numPr>
        <w:tabs>
          <w:tab w:val="clear" w:pos="720"/>
          <w:tab w:val="left" w:pos="360"/>
          <w:tab w:val="left" w:pos="851"/>
          <w:tab w:val="left" w:pos="993"/>
        </w:tabs>
        <w:suppressAutoHyphens/>
        <w:ind w:left="284" w:hanging="283"/>
        <w:jc w:val="both"/>
        <w:rPr>
          <w:rFonts w:ascii="Arial" w:hAnsi="Arial" w:cs="Arial"/>
          <w:sz w:val="22"/>
          <w:szCs w:val="22"/>
        </w:rPr>
      </w:pPr>
      <w:r w:rsidRPr="005529CA">
        <w:rPr>
          <w:rFonts w:ascii="Arial" w:hAnsi="Arial" w:cs="Arial"/>
          <w:sz w:val="22"/>
          <w:szCs w:val="22"/>
        </w:rPr>
        <w:t>O době a předmětu odstranění vady bude sepsán zápis o odstranění vad podepsaný oběma smluvními stranami.</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numPr>
          <w:ilvl w:val="0"/>
          <w:numId w:val="10"/>
        </w:numPr>
        <w:tabs>
          <w:tab w:val="clear" w:pos="720"/>
          <w:tab w:val="left" w:pos="360"/>
          <w:tab w:val="left" w:pos="851"/>
          <w:tab w:val="left" w:pos="993"/>
        </w:tabs>
        <w:suppressAutoHyphens/>
        <w:ind w:left="284" w:hanging="283"/>
        <w:jc w:val="both"/>
        <w:rPr>
          <w:rFonts w:ascii="Arial" w:hAnsi="Arial" w:cs="Arial"/>
          <w:sz w:val="22"/>
          <w:szCs w:val="22"/>
        </w:rPr>
      </w:pPr>
      <w:r w:rsidRPr="005529CA">
        <w:rPr>
          <w:rFonts w:ascii="Arial" w:hAnsi="Arial" w:cs="Arial"/>
          <w:sz w:val="22"/>
          <w:szCs w:val="22"/>
        </w:rPr>
        <w:t>Objednatel se zavazuje, že umožní Zhotoviteli po předání Díla přístup do objektu za účelem oprav a odstranění nedodělků.</w:t>
      </w:r>
    </w:p>
    <w:p w:rsidR="00D85A25" w:rsidRPr="005529CA" w:rsidRDefault="00D85A25" w:rsidP="00D85A25">
      <w:pPr>
        <w:tabs>
          <w:tab w:val="left" w:pos="709"/>
          <w:tab w:val="left" w:pos="851"/>
          <w:tab w:val="left" w:pos="993"/>
        </w:tabs>
        <w:ind w:left="426"/>
        <w:jc w:val="both"/>
        <w:rPr>
          <w:rFonts w:ascii="Arial" w:hAnsi="Arial" w:cs="Arial"/>
          <w:sz w:val="16"/>
          <w:szCs w:val="16"/>
        </w:rPr>
      </w:pPr>
    </w:p>
    <w:p w:rsidR="00D85A25" w:rsidRPr="005529CA" w:rsidRDefault="00D85A25" w:rsidP="00D85A25">
      <w:pPr>
        <w:tabs>
          <w:tab w:val="left" w:pos="709"/>
          <w:tab w:val="left" w:pos="851"/>
          <w:tab w:val="left" w:pos="993"/>
        </w:tabs>
        <w:ind w:left="426"/>
        <w:jc w:val="both"/>
        <w:rPr>
          <w:rFonts w:ascii="Arial" w:hAnsi="Arial" w:cs="Arial"/>
          <w:sz w:val="16"/>
          <w:szCs w:val="16"/>
        </w:rPr>
      </w:pPr>
    </w:p>
    <w:p w:rsidR="00D85A25" w:rsidRPr="005529CA" w:rsidRDefault="00D85A25" w:rsidP="00D85A25">
      <w:pPr>
        <w:tabs>
          <w:tab w:val="left" w:pos="709"/>
          <w:tab w:val="left" w:pos="851"/>
          <w:tab w:val="left" w:pos="993"/>
        </w:tabs>
        <w:ind w:left="426"/>
        <w:jc w:val="center"/>
        <w:rPr>
          <w:rFonts w:ascii="Arial" w:hAnsi="Arial" w:cs="Arial"/>
          <w:b/>
          <w:sz w:val="22"/>
          <w:szCs w:val="22"/>
        </w:rPr>
      </w:pPr>
      <w:r w:rsidRPr="005529CA">
        <w:rPr>
          <w:rFonts w:ascii="Arial" w:hAnsi="Arial" w:cs="Arial"/>
          <w:b/>
          <w:sz w:val="22"/>
          <w:szCs w:val="22"/>
        </w:rPr>
        <w:t>Článek XII.</w:t>
      </w:r>
    </w:p>
    <w:p w:rsidR="00D85A25" w:rsidRPr="005529CA" w:rsidRDefault="00D85A25" w:rsidP="00D85A25">
      <w:pPr>
        <w:tabs>
          <w:tab w:val="left" w:pos="709"/>
          <w:tab w:val="left" w:pos="851"/>
          <w:tab w:val="left" w:pos="993"/>
        </w:tabs>
        <w:ind w:left="426"/>
        <w:jc w:val="center"/>
        <w:rPr>
          <w:rFonts w:ascii="Arial" w:hAnsi="Arial" w:cs="Arial"/>
          <w:i/>
          <w:sz w:val="22"/>
          <w:szCs w:val="22"/>
        </w:rPr>
      </w:pPr>
      <w:r w:rsidRPr="005529CA">
        <w:rPr>
          <w:rFonts w:ascii="Arial" w:hAnsi="Arial" w:cs="Arial"/>
          <w:i/>
          <w:sz w:val="22"/>
          <w:szCs w:val="22"/>
        </w:rPr>
        <w:t>Smluvní sankce</w:t>
      </w:r>
    </w:p>
    <w:p w:rsidR="00D85A25" w:rsidRPr="005529CA" w:rsidRDefault="00D85A25" w:rsidP="00D85A25">
      <w:pPr>
        <w:tabs>
          <w:tab w:val="left" w:pos="709"/>
          <w:tab w:val="left" w:pos="851"/>
          <w:tab w:val="left" w:pos="993"/>
        </w:tabs>
        <w:ind w:left="709" w:hanging="283"/>
        <w:jc w:val="center"/>
        <w:rPr>
          <w:rFonts w:ascii="Arial" w:hAnsi="Arial" w:cs="Arial"/>
          <w:b/>
        </w:rPr>
      </w:pPr>
    </w:p>
    <w:p w:rsidR="00D85A25" w:rsidRPr="005B5A51" w:rsidRDefault="00D85A25" w:rsidP="00D85A25">
      <w:pPr>
        <w:numPr>
          <w:ilvl w:val="0"/>
          <w:numId w:val="16"/>
        </w:numPr>
        <w:tabs>
          <w:tab w:val="clear" w:pos="720"/>
          <w:tab w:val="left" w:pos="851"/>
          <w:tab w:val="left" w:pos="993"/>
        </w:tabs>
        <w:suppressAutoHyphens/>
        <w:ind w:left="284" w:hanging="283"/>
        <w:jc w:val="both"/>
        <w:rPr>
          <w:rFonts w:ascii="Arial" w:hAnsi="Arial" w:cs="Arial"/>
          <w:sz w:val="22"/>
          <w:szCs w:val="22"/>
        </w:rPr>
      </w:pPr>
      <w:r w:rsidRPr="005B5A51">
        <w:rPr>
          <w:rFonts w:ascii="Arial" w:hAnsi="Arial" w:cs="Arial"/>
          <w:sz w:val="22"/>
          <w:szCs w:val="22"/>
        </w:rPr>
        <w:t>Pro případ prodlení Zhotovitele s předáním Díla</w:t>
      </w:r>
      <w:r w:rsidR="009424CB">
        <w:rPr>
          <w:rFonts w:ascii="Arial" w:hAnsi="Arial" w:cs="Arial"/>
          <w:sz w:val="22"/>
          <w:szCs w:val="22"/>
        </w:rPr>
        <w:t xml:space="preserve"> nebo jeho částí</w:t>
      </w:r>
      <w:r w:rsidRPr="005B5A51">
        <w:rPr>
          <w:rFonts w:ascii="Arial" w:hAnsi="Arial" w:cs="Arial"/>
          <w:sz w:val="22"/>
          <w:szCs w:val="22"/>
        </w:rPr>
        <w:t xml:space="preserve"> si smluvní strany sjednávající ve prospěch Objednatele smluvní pokutu ve výši 0,05 % z</w:t>
      </w:r>
      <w:r w:rsidR="009424CB">
        <w:rPr>
          <w:rFonts w:ascii="Arial" w:hAnsi="Arial" w:cs="Arial"/>
          <w:sz w:val="22"/>
          <w:szCs w:val="22"/>
        </w:rPr>
        <w:t xml:space="preserve"> celkové smluvní </w:t>
      </w:r>
      <w:r w:rsidRPr="005B5A51">
        <w:rPr>
          <w:rFonts w:ascii="Arial" w:hAnsi="Arial" w:cs="Arial"/>
          <w:sz w:val="22"/>
          <w:szCs w:val="22"/>
        </w:rPr>
        <w:t xml:space="preserve">ceny </w:t>
      </w:r>
      <w:r w:rsidR="000104E2">
        <w:rPr>
          <w:rFonts w:ascii="Arial" w:hAnsi="Arial" w:cs="Arial"/>
          <w:sz w:val="22"/>
          <w:szCs w:val="22"/>
        </w:rPr>
        <w:t>D</w:t>
      </w:r>
      <w:r w:rsidR="000104E2" w:rsidRPr="005B5A51">
        <w:rPr>
          <w:rFonts w:ascii="Arial" w:hAnsi="Arial" w:cs="Arial"/>
          <w:sz w:val="22"/>
          <w:szCs w:val="22"/>
        </w:rPr>
        <w:t xml:space="preserve">íla </w:t>
      </w:r>
      <w:r w:rsidRPr="005B5A51">
        <w:rPr>
          <w:rFonts w:ascii="Arial" w:hAnsi="Arial" w:cs="Arial"/>
          <w:sz w:val="22"/>
          <w:szCs w:val="22"/>
        </w:rPr>
        <w:t>včetně DPH za ka</w:t>
      </w:r>
      <w:r>
        <w:rPr>
          <w:rFonts w:ascii="Arial" w:hAnsi="Arial" w:cs="Arial"/>
          <w:sz w:val="22"/>
          <w:szCs w:val="22"/>
        </w:rPr>
        <w:t>ž</w:t>
      </w:r>
      <w:r w:rsidRPr="005B5A51">
        <w:rPr>
          <w:rFonts w:ascii="Arial" w:hAnsi="Arial" w:cs="Arial"/>
          <w:sz w:val="22"/>
          <w:szCs w:val="22"/>
        </w:rPr>
        <w:t>dý</w:t>
      </w:r>
      <w:r>
        <w:rPr>
          <w:rFonts w:ascii="Arial" w:hAnsi="Arial" w:cs="Arial"/>
          <w:sz w:val="22"/>
          <w:szCs w:val="22"/>
        </w:rPr>
        <w:t>,</w:t>
      </w:r>
      <w:r w:rsidRPr="005B5A51">
        <w:rPr>
          <w:rFonts w:ascii="Arial" w:hAnsi="Arial" w:cs="Arial"/>
          <w:sz w:val="22"/>
          <w:szCs w:val="22"/>
        </w:rPr>
        <w:t xml:space="preserve"> byť i jen započatý den prodlení. </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numPr>
          <w:ilvl w:val="0"/>
          <w:numId w:val="16"/>
        </w:numPr>
        <w:tabs>
          <w:tab w:val="clear" w:pos="720"/>
          <w:tab w:val="left" w:pos="851"/>
          <w:tab w:val="left" w:pos="993"/>
        </w:tabs>
        <w:suppressAutoHyphens/>
        <w:ind w:left="284" w:hanging="283"/>
        <w:jc w:val="both"/>
        <w:rPr>
          <w:rFonts w:ascii="Arial" w:hAnsi="Arial" w:cs="Arial"/>
          <w:sz w:val="22"/>
          <w:szCs w:val="22"/>
        </w:rPr>
      </w:pPr>
      <w:r w:rsidRPr="005529CA">
        <w:rPr>
          <w:rFonts w:ascii="Arial" w:hAnsi="Arial" w:cs="Arial"/>
          <w:sz w:val="22"/>
          <w:szCs w:val="22"/>
        </w:rPr>
        <w:t>Pro případ prodlení Zhotovitele s odstraněním vad nebo nedodělků vyplývajících z přejímacího řízení, nebo zjištěných v záruční době si smluvní strany sjednávají ve prospěch Objednatele smluvní pokutu ve výši 0,05 % z ceny nedodaného nebo vadného zboží, včetně DPH za každý, byť i jen započatý den prodlení.</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numPr>
          <w:ilvl w:val="0"/>
          <w:numId w:val="16"/>
        </w:numPr>
        <w:tabs>
          <w:tab w:val="clear" w:pos="720"/>
          <w:tab w:val="left" w:pos="851"/>
          <w:tab w:val="left" w:pos="993"/>
        </w:tabs>
        <w:suppressAutoHyphens/>
        <w:ind w:left="284" w:hanging="283"/>
        <w:jc w:val="both"/>
        <w:rPr>
          <w:rFonts w:ascii="Arial" w:hAnsi="Arial" w:cs="Arial"/>
          <w:sz w:val="22"/>
          <w:szCs w:val="22"/>
        </w:rPr>
      </w:pPr>
      <w:r w:rsidRPr="005529CA">
        <w:rPr>
          <w:rFonts w:ascii="Arial" w:hAnsi="Arial" w:cs="Arial"/>
          <w:sz w:val="22"/>
          <w:szCs w:val="22"/>
        </w:rPr>
        <w:t xml:space="preserve">Pro případ porušení povinnosti Zhotovitele s odstraněním vad v rámci záruční lhůty po jejich řádném ohlášení je Zhotovitel povinen uhradit Objednateli smluvní pokutu ve výši 1.000,- Kč za každý započatý den trvání takového porušení. </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numPr>
          <w:ilvl w:val="0"/>
          <w:numId w:val="16"/>
        </w:numPr>
        <w:tabs>
          <w:tab w:val="clear" w:pos="720"/>
          <w:tab w:val="left" w:pos="851"/>
          <w:tab w:val="left" w:pos="993"/>
        </w:tabs>
        <w:suppressAutoHyphens/>
        <w:ind w:left="284" w:hanging="283"/>
        <w:jc w:val="both"/>
        <w:rPr>
          <w:rFonts w:ascii="Arial" w:hAnsi="Arial" w:cs="Arial"/>
          <w:sz w:val="22"/>
          <w:szCs w:val="22"/>
        </w:rPr>
      </w:pPr>
      <w:r w:rsidRPr="005529CA">
        <w:rPr>
          <w:rFonts w:ascii="Arial" w:hAnsi="Arial" w:cs="Arial"/>
          <w:sz w:val="22"/>
          <w:szCs w:val="22"/>
        </w:rPr>
        <w:t>Pro případ prodlení Zhotovitele s plněním jakýchkoli peněžitých závazků podle této Smlouvy si smluvní strany sjednávají úrok z prodlení ve výši 0,0</w:t>
      </w:r>
      <w:r w:rsidR="000F4FC5">
        <w:rPr>
          <w:rFonts w:ascii="Arial" w:hAnsi="Arial" w:cs="Arial"/>
          <w:sz w:val="22"/>
          <w:szCs w:val="22"/>
        </w:rPr>
        <w:t>0</w:t>
      </w:r>
      <w:r w:rsidRPr="005529CA">
        <w:rPr>
          <w:rFonts w:ascii="Arial" w:hAnsi="Arial" w:cs="Arial"/>
          <w:sz w:val="22"/>
          <w:szCs w:val="22"/>
        </w:rPr>
        <w:t>5 % z dlužné částky za každý den prodlení.</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numPr>
          <w:ilvl w:val="0"/>
          <w:numId w:val="16"/>
        </w:numPr>
        <w:tabs>
          <w:tab w:val="clear" w:pos="720"/>
          <w:tab w:val="left" w:pos="851"/>
          <w:tab w:val="left" w:pos="993"/>
        </w:tabs>
        <w:suppressAutoHyphens/>
        <w:ind w:left="284" w:hanging="283"/>
        <w:jc w:val="both"/>
        <w:rPr>
          <w:rFonts w:ascii="Arial" w:hAnsi="Arial" w:cs="Arial"/>
          <w:sz w:val="22"/>
          <w:szCs w:val="22"/>
        </w:rPr>
      </w:pPr>
      <w:r w:rsidRPr="005529CA">
        <w:rPr>
          <w:rFonts w:ascii="Arial" w:hAnsi="Arial" w:cs="Arial"/>
          <w:sz w:val="22"/>
          <w:szCs w:val="22"/>
        </w:rPr>
        <w:t xml:space="preserve">Pro případ prodlení Objednatele s hrazením peněžitých závazků delším než 30 dnů, mimo objektivních okolností předpokládaných článkem </w:t>
      </w:r>
      <w:r>
        <w:rPr>
          <w:rFonts w:ascii="Arial" w:hAnsi="Arial" w:cs="Arial"/>
          <w:sz w:val="22"/>
          <w:szCs w:val="22"/>
        </w:rPr>
        <w:t>V.</w:t>
      </w:r>
      <w:r w:rsidRPr="005529CA">
        <w:rPr>
          <w:rFonts w:ascii="Arial" w:hAnsi="Arial" w:cs="Arial"/>
          <w:sz w:val="22"/>
          <w:szCs w:val="22"/>
        </w:rPr>
        <w:t xml:space="preserve"> odst. </w:t>
      </w:r>
      <w:r w:rsidR="007436DE">
        <w:rPr>
          <w:rFonts w:ascii="Arial" w:hAnsi="Arial" w:cs="Arial"/>
          <w:sz w:val="22"/>
          <w:szCs w:val="22"/>
        </w:rPr>
        <w:t>7</w:t>
      </w:r>
      <w:r w:rsidRPr="005529CA">
        <w:rPr>
          <w:rFonts w:ascii="Arial" w:hAnsi="Arial" w:cs="Arial"/>
          <w:sz w:val="22"/>
          <w:szCs w:val="22"/>
        </w:rPr>
        <w:t xml:space="preserve"> této smlouvy, po předchozím písemném upozornění Zhotovitele na tuto skutečnost, si smluvní strany sjednávají úrok</w:t>
      </w:r>
      <w:r>
        <w:rPr>
          <w:rFonts w:ascii="Arial" w:hAnsi="Arial" w:cs="Arial"/>
          <w:sz w:val="22"/>
          <w:szCs w:val="22"/>
        </w:rPr>
        <w:t xml:space="preserve"> z prodlení</w:t>
      </w:r>
      <w:r w:rsidRPr="005529CA">
        <w:rPr>
          <w:rFonts w:ascii="Arial" w:hAnsi="Arial" w:cs="Arial"/>
          <w:sz w:val="22"/>
          <w:szCs w:val="22"/>
        </w:rPr>
        <w:t xml:space="preserve"> ve výš</w:t>
      </w:r>
      <w:r>
        <w:rPr>
          <w:rFonts w:ascii="Arial" w:hAnsi="Arial" w:cs="Arial"/>
          <w:sz w:val="22"/>
          <w:szCs w:val="22"/>
        </w:rPr>
        <w:t>i</w:t>
      </w:r>
      <w:r w:rsidRPr="005529CA">
        <w:rPr>
          <w:rFonts w:ascii="Arial" w:hAnsi="Arial" w:cs="Arial"/>
          <w:sz w:val="22"/>
          <w:szCs w:val="22"/>
        </w:rPr>
        <w:t xml:space="preserve"> 0,</w:t>
      </w:r>
      <w:r w:rsidR="000F4FC5">
        <w:rPr>
          <w:rFonts w:ascii="Arial" w:hAnsi="Arial" w:cs="Arial"/>
          <w:sz w:val="22"/>
          <w:szCs w:val="22"/>
        </w:rPr>
        <w:t>0</w:t>
      </w:r>
      <w:r w:rsidRPr="005529CA">
        <w:rPr>
          <w:rFonts w:ascii="Arial" w:hAnsi="Arial" w:cs="Arial"/>
          <w:sz w:val="22"/>
          <w:szCs w:val="22"/>
        </w:rPr>
        <w:t>5% za každý započatý měsíc prodlení Zhotovitelem oprávněně fakturované částky, s jejímž hrazením je Objednatel v prodlení.</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numPr>
          <w:ilvl w:val="0"/>
          <w:numId w:val="16"/>
        </w:numPr>
        <w:tabs>
          <w:tab w:val="clear" w:pos="720"/>
          <w:tab w:val="left" w:pos="851"/>
          <w:tab w:val="left" w:pos="993"/>
        </w:tabs>
        <w:suppressAutoHyphens/>
        <w:ind w:left="284" w:hanging="283"/>
        <w:jc w:val="both"/>
        <w:rPr>
          <w:rFonts w:ascii="Arial" w:hAnsi="Arial" w:cs="Arial"/>
          <w:sz w:val="22"/>
          <w:szCs w:val="22"/>
        </w:rPr>
      </w:pPr>
      <w:r w:rsidRPr="005529CA">
        <w:rPr>
          <w:rFonts w:ascii="Arial" w:hAnsi="Arial" w:cs="Arial"/>
          <w:sz w:val="22"/>
          <w:szCs w:val="22"/>
        </w:rPr>
        <w:t xml:space="preserve">Zaplacením sjednané smluvní pokuty není dotčeno právo Objednatele na náhradu škody. </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numPr>
          <w:ilvl w:val="0"/>
          <w:numId w:val="16"/>
        </w:numPr>
        <w:tabs>
          <w:tab w:val="clear" w:pos="720"/>
          <w:tab w:val="left" w:pos="851"/>
          <w:tab w:val="left" w:pos="993"/>
        </w:tabs>
        <w:suppressAutoHyphens/>
        <w:ind w:left="284" w:hanging="283"/>
        <w:jc w:val="both"/>
        <w:rPr>
          <w:rFonts w:ascii="Arial" w:hAnsi="Arial" w:cs="Arial"/>
          <w:sz w:val="22"/>
          <w:szCs w:val="22"/>
        </w:rPr>
      </w:pPr>
      <w:r w:rsidRPr="005529CA">
        <w:rPr>
          <w:rFonts w:ascii="Arial" w:hAnsi="Arial" w:cs="Arial"/>
          <w:sz w:val="22"/>
          <w:szCs w:val="22"/>
        </w:rPr>
        <w:t>Jakákoli smluvní pokuta sjednaná podle této smlouvy je splatná do 5 (pěti) pracovních dnů od jejího uplatnění Objednatelem u Zhotovitele.</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numPr>
          <w:ilvl w:val="0"/>
          <w:numId w:val="16"/>
        </w:numPr>
        <w:tabs>
          <w:tab w:val="clear" w:pos="720"/>
          <w:tab w:val="left" w:pos="851"/>
          <w:tab w:val="left" w:pos="993"/>
        </w:tabs>
        <w:suppressAutoHyphens/>
        <w:ind w:left="284" w:hanging="283"/>
        <w:jc w:val="both"/>
        <w:rPr>
          <w:rFonts w:ascii="Arial" w:hAnsi="Arial" w:cs="Arial"/>
          <w:spacing w:val="-3"/>
          <w:sz w:val="22"/>
          <w:szCs w:val="22"/>
        </w:rPr>
      </w:pPr>
      <w:r w:rsidRPr="005529CA">
        <w:rPr>
          <w:rFonts w:ascii="Arial" w:hAnsi="Arial" w:cs="Arial"/>
          <w:sz w:val="22"/>
          <w:szCs w:val="22"/>
        </w:rPr>
        <w:t>V případě, že Objednateli vznikne nárok na smluvní pokutu dle této Smlouvy vůči Zhotoviteli, je Objednatel oprávněn započíst si částku odpovídající smluvní pokutě proti jakémukoliv účetního dokladu Zhotovitele a snížit o ni sjednanou</w:t>
      </w:r>
      <w:r w:rsidRPr="005529CA">
        <w:rPr>
          <w:rFonts w:ascii="Arial" w:hAnsi="Arial" w:cs="Arial"/>
          <w:spacing w:val="-3"/>
          <w:sz w:val="22"/>
          <w:szCs w:val="22"/>
        </w:rPr>
        <w:t xml:space="preserve"> cenu Díla.</w:t>
      </w:r>
    </w:p>
    <w:p w:rsidR="00D85A25" w:rsidRPr="005529CA" w:rsidRDefault="00D85A25" w:rsidP="00D85A25">
      <w:pPr>
        <w:tabs>
          <w:tab w:val="left" w:pos="709"/>
          <w:tab w:val="left" w:pos="851"/>
          <w:tab w:val="left" w:pos="993"/>
        </w:tabs>
        <w:ind w:left="709" w:hanging="283"/>
        <w:rPr>
          <w:rFonts w:ascii="Arial" w:hAnsi="Arial" w:cs="Arial"/>
          <w:b/>
        </w:rPr>
      </w:pPr>
    </w:p>
    <w:p w:rsidR="00D85A25" w:rsidRPr="005529CA" w:rsidRDefault="00D85A25" w:rsidP="00D85A25">
      <w:pPr>
        <w:tabs>
          <w:tab w:val="left" w:pos="709"/>
          <w:tab w:val="left" w:pos="851"/>
          <w:tab w:val="left" w:pos="993"/>
        </w:tabs>
        <w:ind w:left="426"/>
        <w:jc w:val="center"/>
        <w:rPr>
          <w:rFonts w:ascii="Arial" w:hAnsi="Arial" w:cs="Arial"/>
          <w:b/>
        </w:rPr>
      </w:pPr>
    </w:p>
    <w:p w:rsidR="00D85A25" w:rsidRPr="005529CA" w:rsidRDefault="00D85A25" w:rsidP="00D85A25">
      <w:pPr>
        <w:tabs>
          <w:tab w:val="left" w:pos="709"/>
          <w:tab w:val="left" w:pos="851"/>
          <w:tab w:val="left" w:pos="993"/>
        </w:tabs>
        <w:ind w:left="426"/>
        <w:jc w:val="center"/>
        <w:rPr>
          <w:rFonts w:ascii="Arial" w:hAnsi="Arial" w:cs="Arial"/>
          <w:b/>
          <w:sz w:val="22"/>
          <w:szCs w:val="22"/>
        </w:rPr>
      </w:pPr>
      <w:r w:rsidRPr="005529CA">
        <w:rPr>
          <w:rFonts w:ascii="Arial" w:hAnsi="Arial" w:cs="Arial"/>
          <w:b/>
          <w:sz w:val="22"/>
          <w:szCs w:val="22"/>
        </w:rPr>
        <w:t>Článek XIII.</w:t>
      </w:r>
    </w:p>
    <w:p w:rsidR="00D85A25" w:rsidRPr="005529CA" w:rsidRDefault="00D85A25" w:rsidP="00D85A25">
      <w:pPr>
        <w:tabs>
          <w:tab w:val="left" w:pos="709"/>
          <w:tab w:val="left" w:pos="851"/>
          <w:tab w:val="left" w:pos="993"/>
        </w:tabs>
        <w:ind w:left="426"/>
        <w:jc w:val="center"/>
        <w:rPr>
          <w:rFonts w:ascii="Arial" w:hAnsi="Arial" w:cs="Arial"/>
          <w:i/>
          <w:sz w:val="22"/>
          <w:szCs w:val="22"/>
        </w:rPr>
      </w:pPr>
      <w:r w:rsidRPr="005529CA">
        <w:rPr>
          <w:rFonts w:ascii="Arial" w:hAnsi="Arial" w:cs="Arial"/>
          <w:i/>
          <w:sz w:val="22"/>
          <w:szCs w:val="22"/>
        </w:rPr>
        <w:t>Ukončení smluvního vztahu</w:t>
      </w:r>
    </w:p>
    <w:p w:rsidR="00D85A25" w:rsidRPr="005529CA" w:rsidRDefault="00D85A25" w:rsidP="00D85A25">
      <w:pPr>
        <w:tabs>
          <w:tab w:val="left" w:pos="709"/>
          <w:tab w:val="left" w:pos="851"/>
          <w:tab w:val="left" w:pos="993"/>
        </w:tabs>
        <w:ind w:left="426"/>
        <w:jc w:val="center"/>
        <w:rPr>
          <w:rFonts w:ascii="Arial" w:hAnsi="Arial" w:cs="Arial"/>
          <w:b/>
          <w:sz w:val="22"/>
          <w:szCs w:val="22"/>
          <w:u w:val="single"/>
        </w:rPr>
      </w:pPr>
    </w:p>
    <w:p w:rsidR="00D85A25" w:rsidRPr="005529CA" w:rsidRDefault="00D85A25" w:rsidP="00D85A25">
      <w:pPr>
        <w:numPr>
          <w:ilvl w:val="0"/>
          <w:numId w:val="17"/>
        </w:numPr>
        <w:tabs>
          <w:tab w:val="clear" w:pos="720"/>
          <w:tab w:val="left" w:pos="851"/>
          <w:tab w:val="left" w:pos="993"/>
        </w:tabs>
        <w:suppressAutoHyphens/>
        <w:ind w:left="284" w:hanging="283"/>
        <w:jc w:val="both"/>
        <w:rPr>
          <w:rFonts w:ascii="Arial" w:hAnsi="Arial" w:cs="Arial"/>
          <w:sz w:val="22"/>
          <w:szCs w:val="22"/>
        </w:rPr>
      </w:pPr>
      <w:r w:rsidRPr="005529CA">
        <w:rPr>
          <w:rFonts w:ascii="Arial" w:hAnsi="Arial" w:cs="Arial"/>
          <w:sz w:val="22"/>
          <w:szCs w:val="22"/>
        </w:rPr>
        <w:t xml:space="preserve">Smluvní strany mohou tuto Smlouvu ukončit dohodou, která musí mít písemnou formu. </w:t>
      </w:r>
    </w:p>
    <w:p w:rsidR="00D85A25" w:rsidRPr="005529CA" w:rsidRDefault="00D85A25" w:rsidP="00D85A25">
      <w:pPr>
        <w:tabs>
          <w:tab w:val="left" w:pos="851"/>
          <w:tab w:val="left" w:pos="993"/>
        </w:tabs>
        <w:ind w:left="284"/>
        <w:jc w:val="both"/>
        <w:rPr>
          <w:rFonts w:ascii="Arial" w:hAnsi="Arial" w:cs="Arial"/>
          <w:sz w:val="22"/>
          <w:szCs w:val="22"/>
        </w:rPr>
      </w:pPr>
    </w:p>
    <w:p w:rsidR="00D85A25" w:rsidRPr="005529CA" w:rsidRDefault="00D85A25" w:rsidP="00D85A25">
      <w:pPr>
        <w:numPr>
          <w:ilvl w:val="0"/>
          <w:numId w:val="17"/>
        </w:numPr>
        <w:tabs>
          <w:tab w:val="clear" w:pos="720"/>
          <w:tab w:val="left" w:pos="851"/>
          <w:tab w:val="left" w:pos="993"/>
        </w:tabs>
        <w:suppressAutoHyphens/>
        <w:ind w:left="284" w:hanging="284"/>
        <w:jc w:val="both"/>
        <w:rPr>
          <w:rFonts w:ascii="Arial" w:hAnsi="Arial" w:cs="Arial"/>
          <w:sz w:val="22"/>
          <w:szCs w:val="22"/>
        </w:rPr>
      </w:pPr>
      <w:r w:rsidRPr="005529CA">
        <w:rPr>
          <w:rFonts w:ascii="Arial" w:hAnsi="Arial" w:cs="Arial"/>
          <w:sz w:val="22"/>
          <w:szCs w:val="22"/>
        </w:rPr>
        <w:t>Objednatel je oprávněn od této Smlouvy odstoupit z následujících důvodů:</w:t>
      </w:r>
    </w:p>
    <w:p w:rsidR="00D85A25" w:rsidRDefault="00D85A25" w:rsidP="00D85A25">
      <w:pPr>
        <w:numPr>
          <w:ilvl w:val="0"/>
          <w:numId w:val="18"/>
        </w:numPr>
        <w:tabs>
          <w:tab w:val="left" w:pos="567"/>
          <w:tab w:val="left" w:pos="851"/>
          <w:tab w:val="left" w:pos="993"/>
        </w:tabs>
        <w:suppressAutoHyphens/>
        <w:ind w:left="709" w:hanging="284"/>
        <w:jc w:val="both"/>
        <w:rPr>
          <w:rFonts w:ascii="Arial" w:hAnsi="Arial" w:cs="Arial"/>
          <w:sz w:val="22"/>
          <w:szCs w:val="22"/>
        </w:rPr>
      </w:pPr>
      <w:r w:rsidRPr="005529CA">
        <w:rPr>
          <w:rFonts w:ascii="Arial" w:hAnsi="Arial" w:cs="Arial"/>
          <w:sz w:val="22"/>
          <w:szCs w:val="22"/>
        </w:rPr>
        <w:t xml:space="preserve">Zhotovitel bude v prodlení s prováděním nebo dokončením </w:t>
      </w:r>
      <w:r w:rsidR="000F4FC5">
        <w:rPr>
          <w:rFonts w:ascii="Arial" w:hAnsi="Arial" w:cs="Arial"/>
          <w:sz w:val="22"/>
          <w:szCs w:val="22"/>
        </w:rPr>
        <w:t xml:space="preserve">celkového plnění díla dle článku VI. odstavec 2. </w:t>
      </w:r>
      <w:r w:rsidRPr="005529CA">
        <w:rPr>
          <w:rFonts w:ascii="Arial" w:hAnsi="Arial" w:cs="Arial"/>
          <w:sz w:val="22"/>
          <w:szCs w:val="22"/>
        </w:rPr>
        <w:t xml:space="preserve">této Smlouvy delším než </w:t>
      </w:r>
      <w:r w:rsidR="00AF1B1B">
        <w:rPr>
          <w:rFonts w:ascii="Arial" w:hAnsi="Arial" w:cs="Arial"/>
          <w:sz w:val="22"/>
          <w:szCs w:val="22"/>
        </w:rPr>
        <w:t>15</w:t>
      </w:r>
      <w:r w:rsidR="00AF1B1B" w:rsidRPr="005529CA">
        <w:rPr>
          <w:rFonts w:ascii="Arial" w:hAnsi="Arial" w:cs="Arial"/>
          <w:sz w:val="22"/>
          <w:szCs w:val="22"/>
        </w:rPr>
        <w:t xml:space="preserve"> </w:t>
      </w:r>
      <w:r w:rsidRPr="005529CA">
        <w:rPr>
          <w:rFonts w:ascii="Arial" w:hAnsi="Arial" w:cs="Arial"/>
          <w:sz w:val="22"/>
          <w:szCs w:val="22"/>
        </w:rPr>
        <w:t>kalendářních dnů a nesjedná nápravu ani v přiměřené dodatečné lhůtě uvedené v písemné výzvě Objednatele k nápravě, nebo</w:t>
      </w:r>
    </w:p>
    <w:p w:rsidR="000F4FC5" w:rsidRPr="005529CA" w:rsidRDefault="000F4FC5" w:rsidP="00D85A25">
      <w:pPr>
        <w:numPr>
          <w:ilvl w:val="0"/>
          <w:numId w:val="18"/>
        </w:numPr>
        <w:tabs>
          <w:tab w:val="left" w:pos="567"/>
          <w:tab w:val="left" w:pos="851"/>
          <w:tab w:val="left" w:pos="993"/>
        </w:tabs>
        <w:suppressAutoHyphens/>
        <w:ind w:left="709" w:hanging="284"/>
        <w:jc w:val="both"/>
        <w:rPr>
          <w:rFonts w:ascii="Arial" w:hAnsi="Arial" w:cs="Arial"/>
          <w:sz w:val="22"/>
          <w:szCs w:val="22"/>
        </w:rPr>
      </w:pPr>
      <w:r>
        <w:rPr>
          <w:rFonts w:ascii="Arial" w:hAnsi="Arial" w:cs="Arial"/>
          <w:sz w:val="22"/>
          <w:szCs w:val="22"/>
        </w:rPr>
        <w:t>v souladu s ujednáním smluvních stran dle článku VI., odstavec 5 této smlouvy,</w:t>
      </w:r>
      <w:r w:rsidR="00062F54">
        <w:rPr>
          <w:rFonts w:ascii="Arial" w:hAnsi="Arial" w:cs="Arial"/>
          <w:sz w:val="22"/>
          <w:szCs w:val="22"/>
        </w:rPr>
        <w:t xml:space="preserve"> nebo dle článku XIV. této smlouvy,</w:t>
      </w:r>
      <w:r>
        <w:rPr>
          <w:rFonts w:ascii="Arial" w:hAnsi="Arial" w:cs="Arial"/>
          <w:sz w:val="22"/>
          <w:szCs w:val="22"/>
        </w:rPr>
        <w:t xml:space="preserve"> nebo</w:t>
      </w:r>
    </w:p>
    <w:p w:rsidR="00D85A25" w:rsidRPr="005529CA" w:rsidRDefault="00D85A25" w:rsidP="00D85A25">
      <w:pPr>
        <w:numPr>
          <w:ilvl w:val="0"/>
          <w:numId w:val="18"/>
        </w:numPr>
        <w:tabs>
          <w:tab w:val="left" w:pos="567"/>
          <w:tab w:val="left" w:pos="851"/>
          <w:tab w:val="left" w:pos="993"/>
        </w:tabs>
        <w:suppressAutoHyphens/>
        <w:ind w:left="709" w:hanging="284"/>
        <w:jc w:val="both"/>
        <w:rPr>
          <w:rFonts w:ascii="Arial" w:hAnsi="Arial" w:cs="Arial"/>
          <w:sz w:val="22"/>
          <w:szCs w:val="22"/>
        </w:rPr>
      </w:pPr>
      <w:r w:rsidRPr="005529CA">
        <w:rPr>
          <w:rFonts w:ascii="Arial" w:hAnsi="Arial" w:cs="Arial"/>
          <w:sz w:val="22"/>
          <w:szCs w:val="22"/>
        </w:rPr>
        <w:t>Zhotovitel bude provádět Dílo v rozporu s touto Smlouvou a nezjedná nápravu (tj. zejména, nikoliv však výlučně, neodstraní vady vzniklé vadným prováděním Díla), ačkoliv byl Zhotovitel na toto své chování nebo porušování povinností Objednatelem písemně upozorněn a vyzván ke zjednání nápravy, nebo</w:t>
      </w:r>
    </w:p>
    <w:p w:rsidR="00D85A25" w:rsidRPr="005529CA" w:rsidRDefault="00D85A25" w:rsidP="00D85A25">
      <w:pPr>
        <w:numPr>
          <w:ilvl w:val="0"/>
          <w:numId w:val="18"/>
        </w:numPr>
        <w:tabs>
          <w:tab w:val="left" w:pos="567"/>
          <w:tab w:val="left" w:pos="851"/>
          <w:tab w:val="left" w:pos="993"/>
        </w:tabs>
        <w:suppressAutoHyphens/>
        <w:ind w:left="709" w:hanging="284"/>
        <w:jc w:val="both"/>
        <w:rPr>
          <w:rFonts w:ascii="Arial" w:hAnsi="Arial" w:cs="Arial"/>
          <w:sz w:val="22"/>
          <w:szCs w:val="22"/>
        </w:rPr>
      </w:pPr>
      <w:r w:rsidRPr="005529CA">
        <w:rPr>
          <w:rFonts w:ascii="Arial" w:hAnsi="Arial" w:cs="Arial"/>
          <w:sz w:val="22"/>
          <w:szCs w:val="22"/>
        </w:rPr>
        <w:t xml:space="preserve">Zhotovitel neoprávněně zastaví či přeruší práce, nebo </w:t>
      </w:r>
    </w:p>
    <w:p w:rsidR="00A66676" w:rsidRDefault="00D85A25" w:rsidP="00D85A25">
      <w:pPr>
        <w:numPr>
          <w:ilvl w:val="0"/>
          <w:numId w:val="18"/>
        </w:numPr>
        <w:tabs>
          <w:tab w:val="left" w:pos="567"/>
          <w:tab w:val="left" w:pos="851"/>
          <w:tab w:val="left" w:pos="993"/>
        </w:tabs>
        <w:suppressAutoHyphens/>
        <w:ind w:left="709" w:hanging="284"/>
        <w:jc w:val="both"/>
        <w:rPr>
          <w:rFonts w:ascii="Arial" w:hAnsi="Arial" w:cs="Arial"/>
          <w:sz w:val="22"/>
          <w:szCs w:val="22"/>
        </w:rPr>
      </w:pPr>
      <w:r w:rsidRPr="005529CA">
        <w:rPr>
          <w:rFonts w:ascii="Arial" w:hAnsi="Arial" w:cs="Arial"/>
          <w:sz w:val="22"/>
          <w:szCs w:val="22"/>
        </w:rPr>
        <w:t xml:space="preserve">Zhotovitel bude v prodlení s odstraněním jakékoliv vady nebo nedodělku Díla podle této Smlouvy delším než </w:t>
      </w:r>
      <w:r w:rsidR="00E251E2">
        <w:rPr>
          <w:rFonts w:ascii="Arial" w:hAnsi="Arial" w:cs="Arial"/>
          <w:sz w:val="22"/>
          <w:szCs w:val="22"/>
        </w:rPr>
        <w:t>20</w:t>
      </w:r>
      <w:r w:rsidRPr="005529CA">
        <w:rPr>
          <w:rFonts w:ascii="Arial" w:hAnsi="Arial" w:cs="Arial"/>
          <w:sz w:val="22"/>
          <w:szCs w:val="22"/>
        </w:rPr>
        <w:t xml:space="preserve"> </w:t>
      </w:r>
      <w:r w:rsidR="00A66676">
        <w:rPr>
          <w:rFonts w:ascii="Arial" w:hAnsi="Arial" w:cs="Arial"/>
          <w:sz w:val="22"/>
          <w:szCs w:val="22"/>
        </w:rPr>
        <w:t>dnů nebo</w:t>
      </w:r>
    </w:p>
    <w:p w:rsidR="00A66676" w:rsidRDefault="00D85A25" w:rsidP="00D85A25">
      <w:pPr>
        <w:numPr>
          <w:ilvl w:val="0"/>
          <w:numId w:val="18"/>
        </w:numPr>
        <w:tabs>
          <w:tab w:val="left" w:pos="567"/>
          <w:tab w:val="left" w:pos="851"/>
          <w:tab w:val="left" w:pos="993"/>
        </w:tabs>
        <w:suppressAutoHyphens/>
        <w:ind w:left="709" w:hanging="284"/>
        <w:jc w:val="both"/>
        <w:rPr>
          <w:rFonts w:ascii="Arial" w:hAnsi="Arial" w:cs="Arial"/>
          <w:sz w:val="22"/>
          <w:szCs w:val="22"/>
        </w:rPr>
      </w:pPr>
      <w:r w:rsidRPr="005529CA">
        <w:rPr>
          <w:rFonts w:ascii="Arial" w:hAnsi="Arial" w:cs="Arial"/>
          <w:sz w:val="22"/>
          <w:szCs w:val="22"/>
        </w:rPr>
        <w:t>v průběhu záruční doby</w:t>
      </w:r>
      <w:r w:rsidR="00A66676">
        <w:rPr>
          <w:rFonts w:ascii="Arial" w:hAnsi="Arial" w:cs="Arial"/>
          <w:sz w:val="22"/>
          <w:szCs w:val="22"/>
        </w:rPr>
        <w:t xml:space="preserve"> se</w:t>
      </w:r>
      <w:r w:rsidRPr="005529CA">
        <w:rPr>
          <w:rFonts w:ascii="Arial" w:hAnsi="Arial" w:cs="Arial"/>
          <w:sz w:val="22"/>
          <w:szCs w:val="22"/>
        </w:rPr>
        <w:t xml:space="preserve"> vyskytne nebo projeví opakovaně (tzn. alespoň </w:t>
      </w:r>
      <w:r w:rsidR="00E251E2">
        <w:rPr>
          <w:rFonts w:ascii="Arial" w:hAnsi="Arial" w:cs="Arial"/>
          <w:sz w:val="22"/>
          <w:szCs w:val="22"/>
        </w:rPr>
        <w:t>třikrát</w:t>
      </w:r>
      <w:r w:rsidRPr="005529CA">
        <w:rPr>
          <w:rFonts w:ascii="Arial" w:hAnsi="Arial" w:cs="Arial"/>
          <w:sz w:val="22"/>
          <w:szCs w:val="22"/>
        </w:rPr>
        <w:t>) jakákoliv vada Díla</w:t>
      </w:r>
      <w:r w:rsidR="005157EB">
        <w:rPr>
          <w:rFonts w:ascii="Arial" w:hAnsi="Arial" w:cs="Arial"/>
          <w:sz w:val="22"/>
          <w:szCs w:val="22"/>
        </w:rPr>
        <w:t>, která nebude opravena ani v dodatečně poskytnuté lhůtě</w:t>
      </w:r>
      <w:r w:rsidRPr="005529CA">
        <w:rPr>
          <w:rFonts w:ascii="Arial" w:hAnsi="Arial" w:cs="Arial"/>
          <w:sz w:val="22"/>
          <w:szCs w:val="22"/>
        </w:rPr>
        <w:t xml:space="preserve"> nebo</w:t>
      </w:r>
    </w:p>
    <w:p w:rsidR="00D85A25" w:rsidRPr="005529CA" w:rsidRDefault="00D85A25" w:rsidP="00D85A25">
      <w:pPr>
        <w:numPr>
          <w:ilvl w:val="0"/>
          <w:numId w:val="18"/>
        </w:numPr>
        <w:tabs>
          <w:tab w:val="left" w:pos="567"/>
          <w:tab w:val="left" w:pos="851"/>
          <w:tab w:val="left" w:pos="993"/>
        </w:tabs>
        <w:suppressAutoHyphens/>
        <w:ind w:left="709" w:hanging="284"/>
        <w:jc w:val="both"/>
        <w:rPr>
          <w:rFonts w:ascii="Arial" w:hAnsi="Arial" w:cs="Arial"/>
          <w:sz w:val="22"/>
          <w:szCs w:val="22"/>
        </w:rPr>
      </w:pPr>
      <w:r w:rsidRPr="005529CA">
        <w:rPr>
          <w:rFonts w:ascii="Arial" w:hAnsi="Arial" w:cs="Arial"/>
          <w:sz w:val="22"/>
          <w:szCs w:val="22"/>
        </w:rPr>
        <w:t xml:space="preserve"> </w:t>
      </w:r>
      <w:r w:rsidR="005157EB">
        <w:rPr>
          <w:rFonts w:ascii="Arial" w:hAnsi="Arial" w:cs="Arial"/>
          <w:sz w:val="22"/>
          <w:szCs w:val="22"/>
        </w:rPr>
        <w:tab/>
      </w:r>
      <w:r w:rsidRPr="005529CA">
        <w:rPr>
          <w:rFonts w:ascii="Arial" w:hAnsi="Arial" w:cs="Arial"/>
          <w:sz w:val="22"/>
          <w:szCs w:val="22"/>
        </w:rPr>
        <w:t>v průběhu záruční doby</w:t>
      </w:r>
      <w:r w:rsidR="00A66676">
        <w:rPr>
          <w:rFonts w:ascii="Arial" w:hAnsi="Arial" w:cs="Arial"/>
          <w:sz w:val="22"/>
          <w:szCs w:val="22"/>
        </w:rPr>
        <w:t xml:space="preserve"> se</w:t>
      </w:r>
      <w:r w:rsidRPr="005529CA">
        <w:rPr>
          <w:rFonts w:ascii="Arial" w:hAnsi="Arial" w:cs="Arial"/>
          <w:sz w:val="22"/>
          <w:szCs w:val="22"/>
        </w:rPr>
        <w:t xml:space="preserve"> vyskytne nebo projeví více vad Díla</w:t>
      </w:r>
      <w:r w:rsidR="005157EB">
        <w:rPr>
          <w:rFonts w:ascii="Arial" w:hAnsi="Arial" w:cs="Arial"/>
          <w:sz w:val="22"/>
          <w:szCs w:val="22"/>
        </w:rPr>
        <w:t>, které nebudou opraveny ani v dodatečně poskytnuté lhůtě</w:t>
      </w:r>
      <w:r w:rsidRPr="005529CA">
        <w:rPr>
          <w:rFonts w:ascii="Arial" w:hAnsi="Arial" w:cs="Arial"/>
          <w:sz w:val="22"/>
          <w:szCs w:val="22"/>
        </w:rPr>
        <w:t xml:space="preserve"> (tzn. alespoň tři vady), nebo</w:t>
      </w:r>
    </w:p>
    <w:p w:rsidR="00D85A25" w:rsidRPr="005529CA" w:rsidRDefault="00D85A25" w:rsidP="00D85A25">
      <w:pPr>
        <w:numPr>
          <w:ilvl w:val="0"/>
          <w:numId w:val="18"/>
        </w:numPr>
        <w:tabs>
          <w:tab w:val="left" w:pos="567"/>
          <w:tab w:val="left" w:pos="851"/>
          <w:tab w:val="left" w:pos="993"/>
        </w:tabs>
        <w:suppressAutoHyphens/>
        <w:ind w:left="709" w:hanging="284"/>
        <w:jc w:val="both"/>
        <w:rPr>
          <w:rFonts w:ascii="Arial" w:hAnsi="Arial" w:cs="Arial"/>
          <w:sz w:val="22"/>
          <w:szCs w:val="22"/>
        </w:rPr>
      </w:pPr>
      <w:r w:rsidRPr="005529CA">
        <w:rPr>
          <w:rFonts w:ascii="Arial" w:hAnsi="Arial" w:cs="Arial"/>
          <w:sz w:val="22"/>
          <w:szCs w:val="22"/>
        </w:rPr>
        <w:t>Zhotovitel neobstarává, zanedbává obstarávání, odmítá nebo není schopen obstarat potřebné věci, služby nebo pracovní síly na realizaci a dokončení díla v souladu se smlouvou, nebo</w:t>
      </w:r>
    </w:p>
    <w:p w:rsidR="00D85A25" w:rsidRPr="005529CA" w:rsidRDefault="00D85A25" w:rsidP="00D85A25">
      <w:pPr>
        <w:numPr>
          <w:ilvl w:val="0"/>
          <w:numId w:val="18"/>
        </w:numPr>
        <w:tabs>
          <w:tab w:val="left" w:pos="567"/>
          <w:tab w:val="left" w:pos="851"/>
          <w:tab w:val="left" w:pos="993"/>
        </w:tabs>
        <w:suppressAutoHyphens/>
        <w:ind w:left="709" w:hanging="284"/>
        <w:jc w:val="both"/>
        <w:rPr>
          <w:rFonts w:ascii="Arial" w:hAnsi="Arial" w:cs="Arial"/>
          <w:sz w:val="22"/>
          <w:szCs w:val="22"/>
        </w:rPr>
      </w:pPr>
      <w:r w:rsidRPr="005529CA">
        <w:rPr>
          <w:rFonts w:ascii="Arial" w:hAnsi="Arial" w:cs="Arial"/>
          <w:sz w:val="22"/>
          <w:szCs w:val="22"/>
        </w:rPr>
        <w:t>Zhotovitel brání nebo jinak znemožní provádění kontrol díla nebo jeho části</w:t>
      </w:r>
      <w:r w:rsidR="000F4FC5">
        <w:rPr>
          <w:rFonts w:ascii="Arial" w:hAnsi="Arial" w:cs="Arial"/>
          <w:sz w:val="22"/>
          <w:szCs w:val="22"/>
        </w:rPr>
        <w:t>, nebo</w:t>
      </w:r>
    </w:p>
    <w:p w:rsidR="00D85A25" w:rsidRPr="005529CA" w:rsidRDefault="005157EB" w:rsidP="00D85A25">
      <w:pPr>
        <w:numPr>
          <w:ilvl w:val="0"/>
          <w:numId w:val="18"/>
        </w:numPr>
        <w:tabs>
          <w:tab w:val="left" w:pos="567"/>
          <w:tab w:val="left" w:pos="851"/>
          <w:tab w:val="left" w:pos="993"/>
        </w:tabs>
        <w:suppressAutoHyphens/>
        <w:ind w:left="709" w:hanging="284"/>
        <w:jc w:val="both"/>
        <w:rPr>
          <w:rFonts w:ascii="Arial" w:hAnsi="Arial" w:cs="Arial"/>
          <w:sz w:val="22"/>
          <w:szCs w:val="22"/>
        </w:rPr>
      </w:pPr>
      <w:r>
        <w:rPr>
          <w:rFonts w:ascii="Arial" w:hAnsi="Arial" w:cs="Arial"/>
          <w:sz w:val="22"/>
          <w:szCs w:val="22"/>
        </w:rPr>
        <w:t xml:space="preserve">  </w:t>
      </w:r>
      <w:r w:rsidR="00062F54">
        <w:rPr>
          <w:rFonts w:ascii="Arial" w:hAnsi="Arial" w:cs="Arial"/>
          <w:sz w:val="22"/>
          <w:szCs w:val="22"/>
        </w:rPr>
        <w:t>vůči</w:t>
      </w:r>
      <w:r w:rsidR="00062F54" w:rsidRPr="005529CA">
        <w:rPr>
          <w:rFonts w:ascii="Arial" w:hAnsi="Arial" w:cs="Arial"/>
          <w:sz w:val="22"/>
          <w:szCs w:val="22"/>
        </w:rPr>
        <w:t xml:space="preserve"> </w:t>
      </w:r>
      <w:r w:rsidR="00D85A25" w:rsidRPr="005529CA">
        <w:rPr>
          <w:rFonts w:ascii="Arial" w:hAnsi="Arial" w:cs="Arial"/>
          <w:sz w:val="22"/>
          <w:szCs w:val="22"/>
        </w:rPr>
        <w:t>Zhotovitel</w:t>
      </w:r>
      <w:r w:rsidR="00D85A25">
        <w:rPr>
          <w:rFonts w:ascii="Arial" w:hAnsi="Arial" w:cs="Arial"/>
          <w:sz w:val="22"/>
          <w:szCs w:val="22"/>
        </w:rPr>
        <w:t>i</w:t>
      </w:r>
      <w:r w:rsidR="00D85A25" w:rsidRPr="005529CA">
        <w:rPr>
          <w:rFonts w:ascii="Arial" w:hAnsi="Arial" w:cs="Arial"/>
          <w:sz w:val="22"/>
          <w:szCs w:val="22"/>
        </w:rPr>
        <w:t xml:space="preserve"> bude</w:t>
      </w:r>
      <w:r w:rsidR="00D85A25">
        <w:rPr>
          <w:rFonts w:ascii="Arial" w:hAnsi="Arial" w:cs="Arial"/>
          <w:sz w:val="22"/>
          <w:szCs w:val="22"/>
        </w:rPr>
        <w:t xml:space="preserve"> zahájeno insolvenční řízení,</w:t>
      </w:r>
      <w:r w:rsidR="00D85A25" w:rsidRPr="005529CA">
        <w:rPr>
          <w:rFonts w:ascii="Arial" w:hAnsi="Arial" w:cs="Arial"/>
          <w:sz w:val="22"/>
          <w:szCs w:val="22"/>
        </w:rPr>
        <w:t xml:space="preserve"> prohlášen konkurz nebo bude návrh na konkurz zamítnut pro nedostatek majetku Zhotovitele nebo bude povoleno </w:t>
      </w:r>
      <w:r w:rsidR="00D85A25">
        <w:rPr>
          <w:rFonts w:ascii="Arial" w:hAnsi="Arial" w:cs="Arial"/>
          <w:sz w:val="22"/>
          <w:szCs w:val="22"/>
        </w:rPr>
        <w:t>oddlužení či reorganizace</w:t>
      </w:r>
      <w:r w:rsidR="00D85A25" w:rsidRPr="005529CA">
        <w:rPr>
          <w:rFonts w:ascii="Arial" w:hAnsi="Arial" w:cs="Arial"/>
          <w:sz w:val="22"/>
          <w:szCs w:val="22"/>
        </w:rPr>
        <w:t>.</w:t>
      </w:r>
    </w:p>
    <w:p w:rsidR="00D85A25" w:rsidRPr="005529CA" w:rsidRDefault="00D85A25" w:rsidP="00D85A25">
      <w:pPr>
        <w:tabs>
          <w:tab w:val="left" w:pos="851"/>
          <w:tab w:val="left" w:pos="993"/>
        </w:tabs>
        <w:ind w:left="284"/>
        <w:jc w:val="both"/>
        <w:rPr>
          <w:rFonts w:ascii="Arial" w:hAnsi="Arial" w:cs="Arial"/>
          <w:sz w:val="22"/>
          <w:szCs w:val="22"/>
        </w:rPr>
      </w:pPr>
    </w:p>
    <w:p w:rsidR="00D85A25" w:rsidRPr="005529CA" w:rsidRDefault="00D85A25" w:rsidP="00D85A25">
      <w:pPr>
        <w:numPr>
          <w:ilvl w:val="0"/>
          <w:numId w:val="17"/>
        </w:numPr>
        <w:tabs>
          <w:tab w:val="clear" w:pos="720"/>
          <w:tab w:val="left" w:pos="851"/>
          <w:tab w:val="left" w:pos="993"/>
        </w:tabs>
        <w:suppressAutoHyphens/>
        <w:ind w:left="284" w:hanging="284"/>
        <w:jc w:val="both"/>
        <w:rPr>
          <w:rFonts w:ascii="Arial" w:hAnsi="Arial" w:cs="Arial"/>
          <w:sz w:val="22"/>
          <w:szCs w:val="22"/>
        </w:rPr>
      </w:pPr>
      <w:r w:rsidRPr="005529CA">
        <w:rPr>
          <w:rFonts w:ascii="Arial" w:hAnsi="Arial" w:cs="Arial"/>
          <w:sz w:val="22"/>
          <w:szCs w:val="22"/>
        </w:rPr>
        <w:t>Zhotovitel je oprávněn odstoupit od této Smlouvy</w:t>
      </w:r>
      <w:r>
        <w:rPr>
          <w:rFonts w:ascii="Arial" w:hAnsi="Arial" w:cs="Arial"/>
          <w:sz w:val="22"/>
          <w:szCs w:val="22"/>
        </w:rPr>
        <w:t>, pokud</w:t>
      </w:r>
      <w:r w:rsidRPr="005529CA">
        <w:rPr>
          <w:rFonts w:ascii="Arial" w:hAnsi="Arial" w:cs="Arial"/>
          <w:sz w:val="22"/>
          <w:szCs w:val="22"/>
        </w:rPr>
        <w:t xml:space="preserve"> </w:t>
      </w:r>
      <w:r>
        <w:rPr>
          <w:rFonts w:ascii="Arial" w:hAnsi="Arial" w:cs="Arial"/>
          <w:sz w:val="22"/>
          <w:szCs w:val="22"/>
        </w:rPr>
        <w:t>O</w:t>
      </w:r>
      <w:r w:rsidRPr="005529CA">
        <w:rPr>
          <w:rFonts w:ascii="Arial" w:hAnsi="Arial" w:cs="Arial"/>
          <w:sz w:val="22"/>
          <w:szCs w:val="22"/>
        </w:rPr>
        <w:t>bjednatel bude v prodlení s plněním svých peněžitých závazků vyplývajících pro něj z této Smlouvy vůči Zhotoviteli delším než 60 kalendářních dnů a toto porušení své povinnosti ze Smlouvy nenapraví ani v přiměřené dodatečné lhůtě uvedené v písemné výzvě Zhotovitele k nápravě, která nesmí být kratší než 30 kalendářních dnů ode dne, kdy Objednatel tuto výzvu od Zhotovitele obdrží.</w:t>
      </w:r>
    </w:p>
    <w:p w:rsidR="00D85A25" w:rsidRPr="005529CA" w:rsidRDefault="00D85A25" w:rsidP="00D85A25">
      <w:pPr>
        <w:tabs>
          <w:tab w:val="left" w:pos="426"/>
          <w:tab w:val="left" w:pos="993"/>
        </w:tabs>
        <w:ind w:left="284"/>
        <w:jc w:val="both"/>
        <w:rPr>
          <w:rFonts w:ascii="Arial" w:hAnsi="Arial" w:cs="Arial"/>
          <w:sz w:val="22"/>
          <w:szCs w:val="22"/>
        </w:rPr>
      </w:pPr>
    </w:p>
    <w:p w:rsidR="00D85A25" w:rsidRPr="005529CA" w:rsidRDefault="00D85A25" w:rsidP="00D85A25">
      <w:pPr>
        <w:numPr>
          <w:ilvl w:val="0"/>
          <w:numId w:val="17"/>
        </w:numPr>
        <w:tabs>
          <w:tab w:val="clear" w:pos="720"/>
          <w:tab w:val="left" w:pos="993"/>
        </w:tabs>
        <w:suppressAutoHyphens/>
        <w:ind w:left="284" w:hanging="283"/>
        <w:jc w:val="both"/>
        <w:rPr>
          <w:rFonts w:ascii="Arial" w:hAnsi="Arial" w:cs="Arial"/>
          <w:sz w:val="22"/>
          <w:szCs w:val="22"/>
        </w:rPr>
      </w:pPr>
      <w:r w:rsidRPr="005529CA">
        <w:rPr>
          <w:rFonts w:ascii="Arial" w:hAnsi="Arial" w:cs="Arial"/>
          <w:sz w:val="22"/>
          <w:szCs w:val="22"/>
        </w:rPr>
        <w:t xml:space="preserve"> Odstoupení musí mít písemnou formu s tím, že je účinné ode dne jeho doručení druhé smluvní straně. V případě pochybností se má za to, že je odstoupení doručeno třetí den od jeho odeslání.</w:t>
      </w:r>
    </w:p>
    <w:p w:rsidR="00D85A25" w:rsidRPr="005529CA" w:rsidRDefault="00D85A25" w:rsidP="00D85A25">
      <w:pPr>
        <w:tabs>
          <w:tab w:val="left" w:pos="993"/>
        </w:tabs>
        <w:ind w:left="284" w:hanging="283"/>
        <w:jc w:val="both"/>
        <w:rPr>
          <w:rFonts w:ascii="Arial" w:hAnsi="Arial" w:cs="Arial"/>
          <w:sz w:val="22"/>
          <w:szCs w:val="22"/>
        </w:rPr>
      </w:pPr>
    </w:p>
    <w:p w:rsidR="00D85A25" w:rsidRPr="005529CA" w:rsidRDefault="00D85A25" w:rsidP="00D85A25">
      <w:pPr>
        <w:pStyle w:val="Odstavecseseznamem"/>
        <w:numPr>
          <w:ilvl w:val="0"/>
          <w:numId w:val="17"/>
        </w:numPr>
        <w:tabs>
          <w:tab w:val="clear" w:pos="720"/>
          <w:tab w:val="left" w:pos="426"/>
          <w:tab w:val="left" w:pos="993"/>
        </w:tabs>
        <w:ind w:left="284" w:hanging="284"/>
        <w:jc w:val="both"/>
        <w:rPr>
          <w:rFonts w:ascii="Arial" w:hAnsi="Arial" w:cs="Arial"/>
          <w:sz w:val="22"/>
          <w:szCs w:val="22"/>
        </w:rPr>
      </w:pPr>
      <w:r w:rsidRPr="005529CA">
        <w:rPr>
          <w:rFonts w:ascii="Arial" w:hAnsi="Arial" w:cs="Arial"/>
          <w:sz w:val="22"/>
          <w:szCs w:val="22"/>
        </w:rPr>
        <w:t xml:space="preserve">Pro účely této smlouvy se pod pojmem „bez zbytečného odkladu“ rozumí „nejpozději do </w:t>
      </w:r>
      <w:proofErr w:type="gramStart"/>
      <w:r w:rsidRPr="005529CA">
        <w:rPr>
          <w:rFonts w:ascii="Arial" w:hAnsi="Arial" w:cs="Arial"/>
          <w:sz w:val="22"/>
          <w:szCs w:val="22"/>
        </w:rPr>
        <w:t>14-ti</w:t>
      </w:r>
      <w:proofErr w:type="gramEnd"/>
      <w:r w:rsidRPr="005529CA">
        <w:rPr>
          <w:rFonts w:ascii="Arial" w:hAnsi="Arial" w:cs="Arial"/>
          <w:sz w:val="22"/>
          <w:szCs w:val="22"/>
        </w:rPr>
        <w:t xml:space="preserve"> dnů“.</w:t>
      </w:r>
    </w:p>
    <w:p w:rsidR="00D85A25" w:rsidRPr="005529CA" w:rsidRDefault="00D85A25" w:rsidP="00D85A25">
      <w:pPr>
        <w:pStyle w:val="Odstavecseseznamem"/>
        <w:tabs>
          <w:tab w:val="left" w:pos="851"/>
          <w:tab w:val="left" w:pos="993"/>
        </w:tabs>
        <w:spacing w:after="240"/>
        <w:ind w:left="284" w:hanging="284"/>
        <w:jc w:val="both"/>
        <w:rPr>
          <w:rFonts w:ascii="Arial" w:hAnsi="Arial" w:cs="Arial"/>
          <w:sz w:val="22"/>
          <w:szCs w:val="22"/>
        </w:rPr>
      </w:pPr>
    </w:p>
    <w:p w:rsidR="00062F54" w:rsidRDefault="00062F54" w:rsidP="000104E2">
      <w:pPr>
        <w:pStyle w:val="Odstavecseseznamem"/>
        <w:numPr>
          <w:ilvl w:val="0"/>
          <w:numId w:val="17"/>
        </w:numPr>
        <w:tabs>
          <w:tab w:val="clear" w:pos="720"/>
          <w:tab w:val="left" w:pos="851"/>
          <w:tab w:val="left" w:pos="993"/>
        </w:tabs>
        <w:spacing w:after="240"/>
        <w:ind w:left="284" w:hanging="284"/>
        <w:jc w:val="both"/>
        <w:rPr>
          <w:rFonts w:ascii="Arial" w:hAnsi="Arial" w:cs="Arial"/>
          <w:sz w:val="22"/>
          <w:szCs w:val="22"/>
        </w:rPr>
      </w:pPr>
      <w:r w:rsidRPr="000104E2">
        <w:rPr>
          <w:rFonts w:ascii="Arial" w:hAnsi="Arial" w:cs="Arial"/>
          <w:sz w:val="22"/>
          <w:szCs w:val="22"/>
        </w:rPr>
        <w:t>Při odstoupení od smlouvy z důvod</w:t>
      </w:r>
      <w:r w:rsidR="000104E2">
        <w:rPr>
          <w:rFonts w:ascii="Arial" w:hAnsi="Arial" w:cs="Arial"/>
          <w:sz w:val="22"/>
          <w:szCs w:val="22"/>
        </w:rPr>
        <w:t>ů</w:t>
      </w:r>
      <w:r w:rsidRPr="000104E2">
        <w:rPr>
          <w:rFonts w:ascii="Arial" w:hAnsi="Arial" w:cs="Arial"/>
          <w:sz w:val="22"/>
          <w:szCs w:val="22"/>
        </w:rPr>
        <w:t xml:space="preserve"> uveden</w:t>
      </w:r>
      <w:r w:rsidR="000104E2">
        <w:rPr>
          <w:rFonts w:ascii="Arial" w:hAnsi="Arial" w:cs="Arial"/>
          <w:sz w:val="22"/>
          <w:szCs w:val="22"/>
        </w:rPr>
        <w:t xml:space="preserve">ých </w:t>
      </w:r>
      <w:r w:rsidRPr="000104E2">
        <w:rPr>
          <w:rFonts w:ascii="Arial" w:hAnsi="Arial" w:cs="Arial"/>
          <w:sz w:val="22"/>
          <w:szCs w:val="22"/>
        </w:rPr>
        <w:t xml:space="preserve">v odstavci </w:t>
      </w:r>
      <w:r w:rsidR="000104E2">
        <w:rPr>
          <w:rFonts w:ascii="Arial" w:hAnsi="Arial" w:cs="Arial"/>
          <w:sz w:val="22"/>
          <w:szCs w:val="22"/>
        </w:rPr>
        <w:t>2</w:t>
      </w:r>
      <w:r w:rsidRPr="000104E2">
        <w:rPr>
          <w:rFonts w:ascii="Arial" w:hAnsi="Arial" w:cs="Arial"/>
          <w:sz w:val="22"/>
          <w:szCs w:val="22"/>
        </w:rPr>
        <w:t xml:space="preserve"> tohoto článku předá Zhotovitel Objednateli veškeré finanční prostředky, které byly v souvislosti s realizací díla podle této smlouvy Objednatelem Zhotoviteli zaplaceny, a to nejpozději ke dni který Objednatel uvede v oznámení o odstoupení od smlouvy z důvodu dle odstavce </w:t>
      </w:r>
      <w:r w:rsidR="000104E2">
        <w:rPr>
          <w:rFonts w:ascii="Arial" w:hAnsi="Arial" w:cs="Arial"/>
          <w:sz w:val="22"/>
          <w:szCs w:val="22"/>
        </w:rPr>
        <w:t>2</w:t>
      </w:r>
      <w:r w:rsidRPr="000104E2">
        <w:rPr>
          <w:rFonts w:ascii="Arial" w:hAnsi="Arial" w:cs="Arial"/>
          <w:sz w:val="22"/>
          <w:szCs w:val="22"/>
        </w:rPr>
        <w:t>.</w:t>
      </w:r>
    </w:p>
    <w:p w:rsidR="00062F54" w:rsidRPr="000104E2" w:rsidRDefault="00062F54" w:rsidP="000104E2">
      <w:pPr>
        <w:pStyle w:val="Odstavecseseznamem"/>
        <w:rPr>
          <w:rFonts w:ascii="Arial" w:hAnsi="Arial" w:cs="Arial"/>
          <w:sz w:val="22"/>
          <w:szCs w:val="22"/>
        </w:rPr>
      </w:pPr>
    </w:p>
    <w:p w:rsidR="00062F54" w:rsidRPr="000104E2" w:rsidRDefault="00062F54" w:rsidP="000104E2">
      <w:pPr>
        <w:pStyle w:val="Odstavecseseznamem"/>
        <w:numPr>
          <w:ilvl w:val="0"/>
          <w:numId w:val="17"/>
        </w:numPr>
        <w:tabs>
          <w:tab w:val="clear" w:pos="720"/>
          <w:tab w:val="num" w:pos="284"/>
          <w:tab w:val="left" w:pos="851"/>
          <w:tab w:val="left" w:pos="993"/>
        </w:tabs>
        <w:spacing w:after="240"/>
        <w:ind w:left="284" w:hanging="284"/>
        <w:jc w:val="both"/>
        <w:rPr>
          <w:rFonts w:ascii="Arial" w:hAnsi="Arial" w:cs="Arial"/>
          <w:sz w:val="22"/>
          <w:szCs w:val="22"/>
        </w:rPr>
      </w:pPr>
      <w:r w:rsidRPr="000104E2">
        <w:rPr>
          <w:rFonts w:ascii="Arial" w:hAnsi="Arial" w:cs="Arial"/>
          <w:sz w:val="22"/>
          <w:szCs w:val="22"/>
        </w:rPr>
        <w:lastRenderedPageBreak/>
        <w:t xml:space="preserve">Objednatel umožní Zhotoviteli po úhradě finančních prostředků dle odstavce </w:t>
      </w:r>
      <w:r w:rsidR="000104E2">
        <w:rPr>
          <w:rFonts w:ascii="Arial" w:hAnsi="Arial" w:cs="Arial"/>
          <w:sz w:val="22"/>
          <w:szCs w:val="22"/>
        </w:rPr>
        <w:t>6.</w:t>
      </w:r>
      <w:r w:rsidRPr="000104E2">
        <w:rPr>
          <w:rFonts w:ascii="Arial" w:hAnsi="Arial" w:cs="Arial"/>
          <w:sz w:val="22"/>
          <w:szCs w:val="22"/>
        </w:rPr>
        <w:t xml:space="preserve"> tohoto článku, aby si na vlastní náklady rozmontoval a odvezl veškeré části Díla poskytnuté Zhotovitelem Objednateli v souvislosti s plněním předmětu této smlouvy.</w:t>
      </w:r>
    </w:p>
    <w:p w:rsidR="00D85A25" w:rsidRPr="005529CA" w:rsidRDefault="00D85A25" w:rsidP="00D85A25">
      <w:pPr>
        <w:pStyle w:val="Odstavecseseznamem"/>
        <w:tabs>
          <w:tab w:val="left" w:pos="851"/>
          <w:tab w:val="left" w:pos="993"/>
        </w:tabs>
        <w:ind w:left="284" w:hanging="284"/>
        <w:jc w:val="both"/>
        <w:rPr>
          <w:rFonts w:ascii="Arial" w:hAnsi="Arial" w:cs="Arial"/>
          <w:sz w:val="22"/>
          <w:szCs w:val="22"/>
        </w:rPr>
      </w:pPr>
    </w:p>
    <w:p w:rsidR="00D85A25" w:rsidRPr="005529CA" w:rsidRDefault="00D85A25" w:rsidP="00D85A25">
      <w:pPr>
        <w:pStyle w:val="Odstavecseseznamem"/>
        <w:numPr>
          <w:ilvl w:val="0"/>
          <w:numId w:val="17"/>
        </w:numPr>
        <w:tabs>
          <w:tab w:val="clear" w:pos="720"/>
          <w:tab w:val="num" w:pos="426"/>
          <w:tab w:val="left" w:pos="851"/>
          <w:tab w:val="left" w:pos="993"/>
        </w:tabs>
        <w:ind w:left="284" w:hanging="284"/>
        <w:jc w:val="both"/>
        <w:rPr>
          <w:rFonts w:ascii="Arial" w:hAnsi="Arial" w:cs="Arial"/>
          <w:sz w:val="22"/>
          <w:szCs w:val="22"/>
        </w:rPr>
      </w:pPr>
      <w:r w:rsidRPr="005529CA">
        <w:rPr>
          <w:rFonts w:ascii="Arial" w:hAnsi="Arial" w:cs="Arial"/>
          <w:sz w:val="22"/>
          <w:szCs w:val="22"/>
        </w:rPr>
        <w:t xml:space="preserve">Odstoupením od smlouvy zůstávají nedotčena ustanovení této Smlouvy o náhradě škody, smluvních pokutách, dále ustanovení o odpovědnosti Zhotovitele za vady Díla, o záruce a záruční době, o řešení sporů či jiná ustanovení, která podle projevené vůle smluvních stran nebo vzhledem ke své povaze mají trvat i po ukončení Smlouvy. </w:t>
      </w:r>
    </w:p>
    <w:p w:rsidR="00D85A25" w:rsidRPr="005529CA" w:rsidRDefault="00D85A25" w:rsidP="00D85A25">
      <w:pPr>
        <w:tabs>
          <w:tab w:val="left" w:pos="709"/>
          <w:tab w:val="left" w:pos="851"/>
          <w:tab w:val="left" w:pos="993"/>
        </w:tabs>
        <w:ind w:left="426"/>
        <w:jc w:val="both"/>
        <w:rPr>
          <w:rFonts w:ascii="Arial" w:hAnsi="Arial" w:cs="Arial"/>
          <w:sz w:val="22"/>
          <w:szCs w:val="22"/>
        </w:rPr>
      </w:pPr>
    </w:p>
    <w:p w:rsidR="00D85A25" w:rsidRPr="005529CA" w:rsidRDefault="00D85A25" w:rsidP="00D85A25">
      <w:pPr>
        <w:tabs>
          <w:tab w:val="left" w:pos="284"/>
          <w:tab w:val="left" w:pos="709"/>
          <w:tab w:val="left" w:pos="851"/>
          <w:tab w:val="left" w:pos="993"/>
          <w:tab w:val="left" w:pos="9072"/>
        </w:tabs>
        <w:ind w:left="426"/>
        <w:jc w:val="center"/>
        <w:rPr>
          <w:rFonts w:ascii="Arial" w:hAnsi="Arial" w:cs="Arial"/>
          <w:b/>
          <w:sz w:val="22"/>
          <w:szCs w:val="22"/>
        </w:rPr>
      </w:pPr>
    </w:p>
    <w:p w:rsidR="00D85A25" w:rsidRPr="005529CA" w:rsidRDefault="00D85A25" w:rsidP="00D85A25">
      <w:pPr>
        <w:tabs>
          <w:tab w:val="left" w:pos="284"/>
          <w:tab w:val="left" w:pos="709"/>
          <w:tab w:val="left" w:pos="851"/>
          <w:tab w:val="left" w:pos="993"/>
          <w:tab w:val="left" w:pos="9072"/>
        </w:tabs>
        <w:ind w:left="426"/>
        <w:jc w:val="center"/>
        <w:rPr>
          <w:rFonts w:ascii="Arial" w:hAnsi="Arial" w:cs="Arial"/>
          <w:b/>
          <w:sz w:val="22"/>
          <w:szCs w:val="22"/>
        </w:rPr>
      </w:pPr>
      <w:r w:rsidRPr="005529CA">
        <w:rPr>
          <w:rFonts w:ascii="Arial" w:hAnsi="Arial" w:cs="Arial"/>
          <w:b/>
          <w:sz w:val="22"/>
          <w:szCs w:val="22"/>
        </w:rPr>
        <w:t>Článek XIV.</w:t>
      </w:r>
    </w:p>
    <w:p w:rsidR="00D85A25" w:rsidRPr="005529CA" w:rsidRDefault="00D85A25" w:rsidP="00D85A25">
      <w:pPr>
        <w:tabs>
          <w:tab w:val="left" w:pos="284"/>
          <w:tab w:val="left" w:pos="709"/>
          <w:tab w:val="left" w:pos="851"/>
          <w:tab w:val="left" w:pos="993"/>
          <w:tab w:val="left" w:pos="9072"/>
        </w:tabs>
        <w:ind w:left="426"/>
        <w:jc w:val="center"/>
        <w:rPr>
          <w:rFonts w:ascii="Arial" w:hAnsi="Arial" w:cs="Arial"/>
          <w:i/>
          <w:sz w:val="22"/>
          <w:szCs w:val="22"/>
        </w:rPr>
      </w:pPr>
      <w:r w:rsidRPr="005529CA">
        <w:rPr>
          <w:rFonts w:ascii="Arial" w:hAnsi="Arial" w:cs="Arial"/>
          <w:i/>
          <w:sz w:val="22"/>
          <w:szCs w:val="22"/>
        </w:rPr>
        <w:t>Speciální ujednání</w:t>
      </w:r>
    </w:p>
    <w:p w:rsidR="00D85A25" w:rsidRPr="005529CA" w:rsidRDefault="00D85A25" w:rsidP="00D85A25">
      <w:pPr>
        <w:tabs>
          <w:tab w:val="left" w:pos="284"/>
          <w:tab w:val="left" w:pos="709"/>
          <w:tab w:val="left" w:pos="851"/>
          <w:tab w:val="left" w:pos="993"/>
          <w:tab w:val="left" w:pos="9072"/>
        </w:tabs>
        <w:ind w:left="426"/>
        <w:rPr>
          <w:rFonts w:ascii="Arial" w:hAnsi="Arial" w:cs="Arial"/>
          <w:b/>
          <w:sz w:val="22"/>
          <w:szCs w:val="22"/>
        </w:rPr>
      </w:pPr>
    </w:p>
    <w:p w:rsidR="00D85A25" w:rsidRDefault="00D85A25" w:rsidP="00D85A25">
      <w:pPr>
        <w:pStyle w:val="Odstavecseseznamem"/>
        <w:numPr>
          <w:ilvl w:val="3"/>
          <w:numId w:val="21"/>
        </w:numPr>
        <w:tabs>
          <w:tab w:val="left" w:pos="851"/>
          <w:tab w:val="left" w:pos="993"/>
        </w:tabs>
        <w:spacing w:after="240"/>
        <w:ind w:left="284" w:hanging="283"/>
        <w:jc w:val="both"/>
        <w:rPr>
          <w:rFonts w:ascii="Arial" w:hAnsi="Arial" w:cs="Arial"/>
          <w:sz w:val="22"/>
          <w:szCs w:val="22"/>
        </w:rPr>
      </w:pPr>
      <w:r w:rsidRPr="005529CA">
        <w:rPr>
          <w:rFonts w:ascii="Arial" w:hAnsi="Arial" w:cs="Arial"/>
          <w:sz w:val="22"/>
          <w:szCs w:val="22"/>
        </w:rPr>
        <w:t xml:space="preserve">Objednatel si vyhrazuje právo odstoupit od smlouvy v případě, že jakékoliv výdaje, které by mu na základě smlouvy měly vzniknout, budou ŘO OP </w:t>
      </w:r>
      <w:proofErr w:type="spellStart"/>
      <w:r w:rsidRPr="005529CA">
        <w:rPr>
          <w:rFonts w:ascii="Arial" w:hAnsi="Arial" w:cs="Arial"/>
          <w:sz w:val="22"/>
          <w:szCs w:val="22"/>
        </w:rPr>
        <w:t>VaVpI</w:t>
      </w:r>
      <w:proofErr w:type="spellEnd"/>
      <w:r w:rsidRPr="005529CA">
        <w:rPr>
          <w:rFonts w:ascii="Arial" w:hAnsi="Arial" w:cs="Arial"/>
          <w:sz w:val="22"/>
          <w:szCs w:val="22"/>
        </w:rPr>
        <w:t xml:space="preserve">, případně jiným kontrolním subjektem, označeny za nezpůsobilé (např. na základě nedodržení Pravidel pro výběr dodavatelů v rámci OP </w:t>
      </w:r>
      <w:proofErr w:type="spellStart"/>
      <w:r w:rsidRPr="005529CA">
        <w:rPr>
          <w:rFonts w:ascii="Arial" w:hAnsi="Arial" w:cs="Arial"/>
          <w:sz w:val="22"/>
          <w:szCs w:val="22"/>
        </w:rPr>
        <w:t>VaVpI</w:t>
      </w:r>
      <w:proofErr w:type="spellEnd"/>
      <w:r w:rsidRPr="005529CA">
        <w:rPr>
          <w:rFonts w:ascii="Arial" w:hAnsi="Arial" w:cs="Arial"/>
          <w:sz w:val="22"/>
          <w:szCs w:val="22"/>
        </w:rPr>
        <w:t xml:space="preserve">). Zhotovitel nemá v tomto případě nárok na náhradu ušlého zisku. </w:t>
      </w:r>
    </w:p>
    <w:p w:rsidR="006B65C1" w:rsidRDefault="006B65C1" w:rsidP="006B65C1">
      <w:pPr>
        <w:pStyle w:val="Odstavecseseznamem"/>
        <w:tabs>
          <w:tab w:val="left" w:pos="284"/>
          <w:tab w:val="left" w:pos="993"/>
        </w:tabs>
        <w:spacing w:after="240"/>
        <w:ind w:left="284"/>
        <w:jc w:val="both"/>
        <w:rPr>
          <w:rFonts w:ascii="Arial" w:hAnsi="Arial" w:cs="Arial"/>
          <w:sz w:val="22"/>
          <w:szCs w:val="22"/>
        </w:rPr>
      </w:pPr>
    </w:p>
    <w:p w:rsidR="006B65C1" w:rsidRPr="005529CA" w:rsidRDefault="006B65C1" w:rsidP="006B65C1">
      <w:pPr>
        <w:pStyle w:val="Odstavecseseznamem"/>
        <w:tabs>
          <w:tab w:val="left" w:pos="851"/>
          <w:tab w:val="left" w:pos="993"/>
        </w:tabs>
        <w:spacing w:after="240"/>
        <w:ind w:left="284" w:hanging="284"/>
        <w:jc w:val="both"/>
        <w:rPr>
          <w:rFonts w:ascii="Arial" w:hAnsi="Arial" w:cs="Arial"/>
          <w:sz w:val="22"/>
          <w:szCs w:val="22"/>
        </w:rPr>
      </w:pPr>
      <w:r>
        <w:rPr>
          <w:rFonts w:ascii="Arial" w:hAnsi="Arial" w:cs="Arial"/>
          <w:sz w:val="22"/>
          <w:szCs w:val="22"/>
        </w:rPr>
        <w:t>2.</w:t>
      </w:r>
      <w:r>
        <w:rPr>
          <w:rFonts w:ascii="Arial" w:hAnsi="Arial" w:cs="Arial"/>
          <w:sz w:val="22"/>
          <w:szCs w:val="22"/>
        </w:rPr>
        <w:tab/>
      </w:r>
      <w:r w:rsidRPr="006B65C1">
        <w:rPr>
          <w:rFonts w:ascii="Arial" w:hAnsi="Arial" w:cs="Arial"/>
          <w:sz w:val="22"/>
          <w:szCs w:val="22"/>
        </w:rPr>
        <w:t xml:space="preserve">Objednatel si s ohledem na ukončení OP </w:t>
      </w:r>
      <w:proofErr w:type="spellStart"/>
      <w:r w:rsidRPr="006B65C1">
        <w:rPr>
          <w:rFonts w:ascii="Arial" w:hAnsi="Arial" w:cs="Arial"/>
          <w:sz w:val="22"/>
          <w:szCs w:val="22"/>
        </w:rPr>
        <w:t>VaVpI</w:t>
      </w:r>
      <w:proofErr w:type="spellEnd"/>
      <w:r w:rsidRPr="006B65C1">
        <w:rPr>
          <w:rFonts w:ascii="Arial" w:hAnsi="Arial" w:cs="Arial"/>
          <w:sz w:val="22"/>
          <w:szCs w:val="22"/>
        </w:rPr>
        <w:t xml:space="preserve"> ke konci roku 2014 vyhrazuje právo částečného odstoupení od smlouvy, které se bude vztahovat k těm částem plnění Díla, které nebyly Zhotovitelem dodány do doby odeslání oznámení o částečném odstoupení Zhotoviteli Objednatelem.</w:t>
      </w:r>
    </w:p>
    <w:p w:rsidR="00D85A25" w:rsidRPr="005529CA" w:rsidRDefault="00D85A25" w:rsidP="00D85A25">
      <w:pPr>
        <w:pStyle w:val="Odstavecseseznamem"/>
        <w:tabs>
          <w:tab w:val="left" w:pos="851"/>
          <w:tab w:val="left" w:pos="993"/>
        </w:tabs>
        <w:spacing w:after="240"/>
        <w:ind w:left="284"/>
        <w:jc w:val="both"/>
        <w:rPr>
          <w:rFonts w:ascii="Arial" w:hAnsi="Arial" w:cs="Arial"/>
          <w:sz w:val="22"/>
          <w:szCs w:val="22"/>
        </w:rPr>
      </w:pPr>
    </w:p>
    <w:p w:rsidR="00D85A25" w:rsidRPr="005529CA" w:rsidRDefault="00990ED6" w:rsidP="00D85A25">
      <w:pPr>
        <w:tabs>
          <w:tab w:val="left" w:pos="284"/>
          <w:tab w:val="left" w:pos="709"/>
          <w:tab w:val="left" w:pos="851"/>
          <w:tab w:val="left" w:pos="993"/>
          <w:tab w:val="left" w:pos="9072"/>
        </w:tabs>
        <w:ind w:left="426"/>
        <w:jc w:val="center"/>
        <w:rPr>
          <w:rFonts w:ascii="Arial" w:hAnsi="Arial" w:cs="Arial"/>
          <w:b/>
          <w:sz w:val="22"/>
          <w:szCs w:val="22"/>
        </w:rPr>
      </w:pPr>
      <w:r>
        <w:rPr>
          <w:rFonts w:ascii="Arial" w:hAnsi="Arial" w:cs="Arial"/>
          <w:sz w:val="22"/>
          <w:szCs w:val="22"/>
        </w:rPr>
        <w:tab/>
      </w:r>
      <w:r w:rsidR="00D85A25" w:rsidRPr="005529CA">
        <w:rPr>
          <w:rFonts w:ascii="Arial" w:hAnsi="Arial" w:cs="Arial"/>
          <w:b/>
          <w:sz w:val="22"/>
          <w:szCs w:val="22"/>
        </w:rPr>
        <w:t>Článek XV.</w:t>
      </w:r>
    </w:p>
    <w:p w:rsidR="00D85A25" w:rsidRPr="005529CA" w:rsidRDefault="00D85A25" w:rsidP="00D85A25">
      <w:pPr>
        <w:pStyle w:val="Nadpis1"/>
        <w:tabs>
          <w:tab w:val="num" w:pos="432"/>
          <w:tab w:val="left" w:pos="709"/>
          <w:tab w:val="left" w:pos="851"/>
          <w:tab w:val="left" w:pos="993"/>
          <w:tab w:val="left" w:pos="4536"/>
        </w:tabs>
        <w:suppressAutoHyphens/>
        <w:ind w:left="426"/>
        <w:jc w:val="center"/>
        <w:rPr>
          <w:rFonts w:ascii="Arial" w:hAnsi="Arial" w:cs="Arial"/>
          <w:b w:val="0"/>
          <w:i/>
          <w:sz w:val="22"/>
          <w:szCs w:val="22"/>
        </w:rPr>
      </w:pPr>
      <w:r w:rsidRPr="005529CA">
        <w:rPr>
          <w:rFonts w:ascii="Arial" w:hAnsi="Arial" w:cs="Arial"/>
          <w:b w:val="0"/>
          <w:i/>
          <w:sz w:val="22"/>
          <w:szCs w:val="22"/>
        </w:rPr>
        <w:t>Způsob komunikace, kontakty</w:t>
      </w:r>
    </w:p>
    <w:p w:rsidR="00D85A25" w:rsidRPr="005529CA" w:rsidRDefault="00D85A25" w:rsidP="00D85A25">
      <w:pPr>
        <w:tabs>
          <w:tab w:val="left" w:pos="709"/>
          <w:tab w:val="left" w:pos="851"/>
          <w:tab w:val="left" w:pos="993"/>
        </w:tabs>
        <w:ind w:left="426"/>
        <w:rPr>
          <w:rFonts w:ascii="Arial" w:hAnsi="Arial" w:cs="Arial"/>
          <w:sz w:val="22"/>
          <w:szCs w:val="22"/>
        </w:rPr>
      </w:pPr>
    </w:p>
    <w:p w:rsidR="00D85A25" w:rsidRPr="005529CA" w:rsidRDefault="00D85A25" w:rsidP="00D85A25">
      <w:pPr>
        <w:pStyle w:val="Zkladntext"/>
        <w:numPr>
          <w:ilvl w:val="0"/>
          <w:numId w:val="8"/>
        </w:numPr>
        <w:tabs>
          <w:tab w:val="clear" w:pos="786"/>
          <w:tab w:val="left" w:pos="851"/>
          <w:tab w:val="left" w:pos="993"/>
        </w:tabs>
        <w:suppressAutoHyphens/>
        <w:ind w:left="284" w:hanging="284"/>
        <w:jc w:val="both"/>
        <w:rPr>
          <w:rFonts w:ascii="Arial" w:hAnsi="Arial" w:cs="Arial"/>
          <w:sz w:val="22"/>
          <w:szCs w:val="22"/>
        </w:rPr>
      </w:pPr>
      <w:r w:rsidRPr="005529CA">
        <w:rPr>
          <w:rFonts w:ascii="Arial" w:hAnsi="Arial" w:cs="Arial"/>
          <w:sz w:val="22"/>
          <w:szCs w:val="22"/>
        </w:rPr>
        <w:t>Není-li v této Smlouvě v konkrétním případě ujednáno jinak, platí, že veškerá oznámení, žádosti nebo jiná sdělení učiněná některou ze smluvních stran na základě této Smlouvy budou uskutečněna písemně a budou považována za řádně učiněná, jakmile budou doručena druhé smluvní straně osobně, kurýrní službou, doporučenou poštou na adresu uvedenou v záhlaví Smlouvy určené k rukám níže uvedeného zástupce příslušné smluvní strany. Za řádně učiněné oznámení smluvní strany považují i oznámení učiněné elektronickou poštou (e-mailem), nebo datovou schránkou.</w:t>
      </w:r>
    </w:p>
    <w:p w:rsidR="00D85A25" w:rsidRPr="005529CA" w:rsidRDefault="00D85A25" w:rsidP="00D85A25">
      <w:pPr>
        <w:pStyle w:val="Zkladntext"/>
        <w:tabs>
          <w:tab w:val="left" w:pos="851"/>
          <w:tab w:val="left" w:pos="993"/>
        </w:tabs>
        <w:ind w:left="284" w:hanging="283"/>
        <w:rPr>
          <w:rFonts w:ascii="Arial" w:hAnsi="Arial" w:cs="Arial"/>
          <w:color w:val="000000"/>
          <w:sz w:val="22"/>
          <w:szCs w:val="22"/>
        </w:rPr>
      </w:pPr>
      <w:r w:rsidRPr="005529CA">
        <w:rPr>
          <w:rFonts w:ascii="Arial" w:hAnsi="Arial" w:cs="Arial"/>
          <w:color w:val="000000"/>
          <w:sz w:val="22"/>
          <w:szCs w:val="22"/>
        </w:rPr>
        <w:tab/>
        <w:t xml:space="preserve">Ze strany Objednatele na:  </w:t>
      </w:r>
      <w:r w:rsidRPr="00CE12FC">
        <w:rPr>
          <w:rFonts w:ascii="Arial" w:hAnsi="Arial" w:cs="Arial"/>
          <w:color w:val="000000"/>
          <w:sz w:val="22"/>
          <w:szCs w:val="22"/>
        </w:rPr>
        <w:t>……………</w:t>
      </w:r>
      <w:proofErr w:type="gramStart"/>
      <w:r w:rsidRPr="00CE12FC">
        <w:rPr>
          <w:rFonts w:ascii="Arial" w:hAnsi="Arial" w:cs="Arial"/>
          <w:color w:val="000000"/>
          <w:sz w:val="22"/>
          <w:szCs w:val="22"/>
        </w:rPr>
        <w:t>…..</w:t>
      </w:r>
      <w:proofErr w:type="gramEnd"/>
    </w:p>
    <w:p w:rsidR="00D85A25" w:rsidRPr="005529CA" w:rsidRDefault="00D85A25" w:rsidP="00D85A25">
      <w:pPr>
        <w:pStyle w:val="Zkladntext"/>
        <w:tabs>
          <w:tab w:val="left" w:pos="851"/>
          <w:tab w:val="left" w:pos="993"/>
        </w:tabs>
        <w:ind w:left="284" w:hanging="284"/>
        <w:rPr>
          <w:rFonts w:ascii="Arial" w:hAnsi="Arial" w:cs="Arial"/>
          <w:sz w:val="22"/>
          <w:szCs w:val="22"/>
        </w:rPr>
      </w:pPr>
      <w:r w:rsidRPr="005529CA">
        <w:rPr>
          <w:rFonts w:ascii="Arial" w:hAnsi="Arial" w:cs="Arial"/>
          <w:sz w:val="22"/>
          <w:szCs w:val="22"/>
        </w:rPr>
        <w:tab/>
        <w:t xml:space="preserve">Ze </w:t>
      </w:r>
      <w:r w:rsidRPr="005529CA">
        <w:rPr>
          <w:rFonts w:ascii="Arial" w:hAnsi="Arial" w:cs="Arial"/>
          <w:color w:val="000000"/>
          <w:sz w:val="22"/>
          <w:szCs w:val="22"/>
        </w:rPr>
        <w:t>strany</w:t>
      </w:r>
      <w:r w:rsidRPr="005529CA">
        <w:rPr>
          <w:rFonts w:ascii="Arial" w:hAnsi="Arial" w:cs="Arial"/>
          <w:sz w:val="22"/>
          <w:szCs w:val="22"/>
        </w:rPr>
        <w:t xml:space="preserve"> Zhotovitele na:     </w:t>
      </w:r>
      <w:hyperlink r:id="rId9" w:history="1">
        <w:r w:rsidRPr="009E65FE">
          <w:rPr>
            <w:rStyle w:val="Hypertextovodkaz"/>
            <w:rFonts w:ascii="Arial" w:hAnsi="Arial" w:cs="Arial"/>
            <w:sz w:val="22"/>
            <w:szCs w:val="22"/>
            <w:u w:val="none"/>
          </w:rPr>
          <w:t>………………</w:t>
        </w:r>
        <w:proofErr w:type="gramStart"/>
        <w:r w:rsidRPr="009E65FE">
          <w:rPr>
            <w:rStyle w:val="Hypertextovodkaz"/>
            <w:rFonts w:ascii="Arial" w:hAnsi="Arial" w:cs="Arial"/>
            <w:sz w:val="22"/>
            <w:szCs w:val="22"/>
            <w:u w:val="none"/>
          </w:rPr>
          <w:t>…..</w:t>
        </w:r>
      </w:hyperlink>
      <w:proofErr w:type="gramEnd"/>
    </w:p>
    <w:p w:rsidR="00D85A25" w:rsidRPr="005529CA" w:rsidRDefault="00D85A25" w:rsidP="00D85A25">
      <w:pPr>
        <w:pStyle w:val="Zkladntext"/>
        <w:tabs>
          <w:tab w:val="left" w:pos="851"/>
          <w:tab w:val="left" w:pos="993"/>
        </w:tabs>
        <w:spacing w:after="0"/>
        <w:ind w:left="284"/>
        <w:rPr>
          <w:rFonts w:ascii="Arial" w:hAnsi="Arial" w:cs="Arial"/>
          <w:sz w:val="22"/>
          <w:szCs w:val="22"/>
        </w:rPr>
      </w:pPr>
    </w:p>
    <w:p w:rsidR="00D85A25" w:rsidRPr="005529CA" w:rsidRDefault="00D85A25" w:rsidP="00D85A25">
      <w:pPr>
        <w:pStyle w:val="Zkladntextodsazen"/>
        <w:numPr>
          <w:ilvl w:val="0"/>
          <w:numId w:val="8"/>
        </w:numPr>
        <w:tabs>
          <w:tab w:val="clear" w:pos="786"/>
          <w:tab w:val="left" w:pos="360"/>
          <w:tab w:val="left" w:pos="851"/>
          <w:tab w:val="left" w:pos="993"/>
        </w:tabs>
        <w:suppressAutoHyphens/>
        <w:spacing w:after="0"/>
        <w:ind w:left="284" w:hanging="283"/>
        <w:jc w:val="both"/>
        <w:rPr>
          <w:rFonts w:ascii="Arial" w:hAnsi="Arial" w:cs="Arial"/>
          <w:bCs/>
          <w:sz w:val="22"/>
          <w:szCs w:val="22"/>
        </w:rPr>
      </w:pPr>
      <w:r w:rsidRPr="005529CA">
        <w:rPr>
          <w:rFonts w:ascii="Arial" w:hAnsi="Arial" w:cs="Arial"/>
          <w:bCs/>
          <w:sz w:val="22"/>
          <w:szCs w:val="22"/>
        </w:rPr>
        <w:t>Není-li v této Smlouvě v konkrétním případě stanoveno jinak, platí, že veškerá oznámení učiněná na základě této Smlouvy budou považována za doručená:</w:t>
      </w:r>
    </w:p>
    <w:p w:rsidR="00D85A25" w:rsidRPr="005529CA" w:rsidRDefault="00D85A25" w:rsidP="00D85A25">
      <w:pPr>
        <w:numPr>
          <w:ilvl w:val="1"/>
          <w:numId w:val="7"/>
        </w:numPr>
        <w:tabs>
          <w:tab w:val="clear" w:pos="720"/>
          <w:tab w:val="left" w:pos="993"/>
        </w:tabs>
        <w:suppressAutoHyphens/>
        <w:ind w:left="709" w:hanging="284"/>
        <w:jc w:val="both"/>
        <w:rPr>
          <w:rFonts w:ascii="Arial" w:hAnsi="Arial" w:cs="Arial"/>
          <w:sz w:val="22"/>
          <w:szCs w:val="22"/>
        </w:rPr>
      </w:pPr>
      <w:r w:rsidRPr="005529CA">
        <w:rPr>
          <w:rFonts w:ascii="Arial" w:hAnsi="Arial" w:cs="Arial"/>
          <w:sz w:val="22"/>
          <w:szCs w:val="22"/>
        </w:rPr>
        <w:t>v den jejich fyzického převzetí adresátem v případě doručení osobně nebo kurýrní službou; nebo</w:t>
      </w:r>
    </w:p>
    <w:p w:rsidR="00D85A25" w:rsidRPr="005529CA" w:rsidRDefault="00D85A25" w:rsidP="00D85A25">
      <w:pPr>
        <w:numPr>
          <w:ilvl w:val="1"/>
          <w:numId w:val="7"/>
        </w:numPr>
        <w:tabs>
          <w:tab w:val="clear" w:pos="720"/>
          <w:tab w:val="left" w:pos="993"/>
        </w:tabs>
        <w:suppressAutoHyphens/>
        <w:ind w:left="709" w:hanging="284"/>
        <w:jc w:val="both"/>
        <w:rPr>
          <w:rFonts w:ascii="Arial" w:hAnsi="Arial" w:cs="Arial"/>
          <w:sz w:val="22"/>
          <w:szCs w:val="22"/>
        </w:rPr>
      </w:pPr>
      <w:r w:rsidRPr="005529CA">
        <w:rPr>
          <w:rFonts w:ascii="Arial" w:hAnsi="Arial" w:cs="Arial"/>
          <w:sz w:val="22"/>
          <w:szCs w:val="22"/>
        </w:rPr>
        <w:t>v den uvedený na doručence v případě doručení poštou do vlastních rukou; pro účely této Smlouvy se za den doručení poštou jakékoliv písemnosti jiným způsobem považuje třetí den po prokazatelném odeslání takové písemnosti; nebo</w:t>
      </w:r>
    </w:p>
    <w:p w:rsidR="00D85A25" w:rsidRPr="005529CA" w:rsidRDefault="00D85A25" w:rsidP="00D85A25">
      <w:pPr>
        <w:numPr>
          <w:ilvl w:val="1"/>
          <w:numId w:val="7"/>
        </w:numPr>
        <w:tabs>
          <w:tab w:val="clear" w:pos="720"/>
          <w:tab w:val="left" w:pos="993"/>
        </w:tabs>
        <w:suppressAutoHyphens/>
        <w:ind w:left="709" w:hanging="284"/>
        <w:jc w:val="both"/>
        <w:rPr>
          <w:rFonts w:ascii="Arial" w:hAnsi="Arial" w:cs="Arial"/>
          <w:sz w:val="22"/>
          <w:szCs w:val="22"/>
        </w:rPr>
      </w:pPr>
      <w:r w:rsidRPr="005529CA">
        <w:rPr>
          <w:rFonts w:ascii="Arial" w:hAnsi="Arial" w:cs="Arial"/>
          <w:sz w:val="22"/>
          <w:szCs w:val="22"/>
        </w:rPr>
        <w:t>v den uvedený na potvrzení o přečtení zprávy adresátem nebo potvrzení o doručení zprávy adresátovi v případě doručení elektronickou poštou (e-mailem)</w:t>
      </w:r>
    </w:p>
    <w:p w:rsidR="00D85A25" w:rsidRPr="005529CA" w:rsidRDefault="00D85A25" w:rsidP="00D85A25">
      <w:pPr>
        <w:numPr>
          <w:ilvl w:val="1"/>
          <w:numId w:val="7"/>
        </w:numPr>
        <w:tabs>
          <w:tab w:val="clear" w:pos="720"/>
          <w:tab w:val="left" w:pos="993"/>
        </w:tabs>
        <w:suppressAutoHyphens/>
        <w:ind w:left="709" w:hanging="284"/>
        <w:jc w:val="both"/>
        <w:rPr>
          <w:rFonts w:ascii="Arial" w:hAnsi="Arial" w:cs="Arial"/>
          <w:sz w:val="22"/>
          <w:szCs w:val="22"/>
        </w:rPr>
      </w:pPr>
      <w:r w:rsidRPr="005529CA">
        <w:rPr>
          <w:rFonts w:ascii="Arial" w:hAnsi="Arial" w:cs="Arial"/>
          <w:sz w:val="22"/>
          <w:szCs w:val="22"/>
        </w:rPr>
        <w:t>v den doručení prostřednictvím datové schránky.</w:t>
      </w:r>
    </w:p>
    <w:p w:rsidR="00D85A25" w:rsidRPr="005529CA" w:rsidRDefault="00D85A25" w:rsidP="00D85A25">
      <w:pPr>
        <w:pStyle w:val="Zkladntextodsazen"/>
        <w:tabs>
          <w:tab w:val="left" w:pos="851"/>
          <w:tab w:val="left" w:pos="993"/>
        </w:tabs>
        <w:spacing w:after="0"/>
        <w:ind w:left="284"/>
        <w:jc w:val="both"/>
        <w:rPr>
          <w:rFonts w:ascii="Arial" w:hAnsi="Arial" w:cs="Arial"/>
          <w:bCs/>
          <w:sz w:val="22"/>
          <w:szCs w:val="22"/>
        </w:rPr>
      </w:pPr>
    </w:p>
    <w:p w:rsidR="00D85A25" w:rsidRPr="005529CA" w:rsidRDefault="00D85A25" w:rsidP="00D85A25">
      <w:pPr>
        <w:pStyle w:val="Zkladntextodsazen"/>
        <w:numPr>
          <w:ilvl w:val="0"/>
          <w:numId w:val="8"/>
        </w:numPr>
        <w:tabs>
          <w:tab w:val="clear" w:pos="786"/>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t>Osoby určené pro komunikaci nejsou pověřeny k jednáním o změnách obsahu této Smlouvy ani k zastupování smluvních stran v jakýchkoli smluvních záležitostech, ledaže toto pověření či oprávnění přímo vyplývá z jejich postavení, funkce či ze zvláštního zmocnění.</w:t>
      </w:r>
    </w:p>
    <w:p w:rsidR="00D85A25" w:rsidRPr="005529CA" w:rsidRDefault="00D85A25" w:rsidP="00D85A25">
      <w:pPr>
        <w:pStyle w:val="Zkladntextodsazen"/>
        <w:tabs>
          <w:tab w:val="left" w:pos="1970"/>
        </w:tabs>
        <w:spacing w:after="0"/>
        <w:ind w:left="284" w:hanging="283"/>
        <w:jc w:val="both"/>
        <w:rPr>
          <w:rFonts w:ascii="Arial" w:hAnsi="Arial" w:cs="Arial"/>
          <w:sz w:val="22"/>
          <w:szCs w:val="22"/>
        </w:rPr>
      </w:pPr>
      <w:r w:rsidRPr="005529CA">
        <w:rPr>
          <w:rFonts w:ascii="Arial" w:hAnsi="Arial" w:cs="Arial"/>
          <w:sz w:val="22"/>
          <w:szCs w:val="22"/>
        </w:rPr>
        <w:tab/>
      </w:r>
      <w:r w:rsidRPr="005529CA">
        <w:rPr>
          <w:rFonts w:ascii="Arial" w:hAnsi="Arial" w:cs="Arial"/>
          <w:sz w:val="22"/>
          <w:szCs w:val="22"/>
        </w:rPr>
        <w:tab/>
      </w:r>
    </w:p>
    <w:p w:rsidR="00D85A25" w:rsidRPr="005529CA" w:rsidRDefault="00D85A25" w:rsidP="00D85A25">
      <w:pPr>
        <w:pStyle w:val="Zkladntextodsazen"/>
        <w:numPr>
          <w:ilvl w:val="0"/>
          <w:numId w:val="8"/>
        </w:numPr>
        <w:tabs>
          <w:tab w:val="clear" w:pos="786"/>
          <w:tab w:val="left" w:pos="851"/>
          <w:tab w:val="left" w:pos="993"/>
        </w:tabs>
        <w:suppressAutoHyphens/>
        <w:spacing w:after="0"/>
        <w:ind w:left="284" w:hanging="283"/>
        <w:jc w:val="both"/>
        <w:rPr>
          <w:rFonts w:ascii="Arial" w:hAnsi="Arial" w:cs="Arial"/>
          <w:sz w:val="22"/>
          <w:szCs w:val="22"/>
        </w:rPr>
      </w:pPr>
      <w:r w:rsidRPr="005529CA">
        <w:rPr>
          <w:rFonts w:ascii="Arial" w:hAnsi="Arial" w:cs="Arial"/>
          <w:sz w:val="22"/>
          <w:szCs w:val="22"/>
        </w:rPr>
        <w:t>Smluvní strany jsou oprávněny změnit osoby určené pro komunikaci, jakož i adresu určenou pro oznamování či jiné údaje uvedené v odst. 1 tohoto článku, jsou však povinny na takovou změnu bez zbytečného odkladu písemně upozornit druhou smluvní stranu.</w:t>
      </w:r>
    </w:p>
    <w:p w:rsidR="00D85A25" w:rsidRDefault="00D85A25" w:rsidP="00D85A25">
      <w:pPr>
        <w:tabs>
          <w:tab w:val="left" w:pos="709"/>
          <w:tab w:val="left" w:pos="851"/>
          <w:tab w:val="left" w:pos="993"/>
        </w:tabs>
        <w:ind w:left="426"/>
        <w:jc w:val="center"/>
        <w:rPr>
          <w:rFonts w:ascii="Arial" w:hAnsi="Arial" w:cs="Arial"/>
          <w:b/>
          <w:sz w:val="22"/>
          <w:szCs w:val="22"/>
        </w:rPr>
      </w:pPr>
    </w:p>
    <w:p w:rsidR="00D85A25" w:rsidRPr="005529CA" w:rsidRDefault="00D85A25" w:rsidP="00D85A25">
      <w:pPr>
        <w:tabs>
          <w:tab w:val="left" w:pos="709"/>
          <w:tab w:val="left" w:pos="851"/>
          <w:tab w:val="left" w:pos="993"/>
        </w:tabs>
        <w:ind w:left="426"/>
        <w:jc w:val="center"/>
        <w:rPr>
          <w:rFonts w:ascii="Arial" w:hAnsi="Arial" w:cs="Arial"/>
          <w:b/>
          <w:sz w:val="22"/>
          <w:szCs w:val="22"/>
        </w:rPr>
      </w:pPr>
    </w:p>
    <w:p w:rsidR="00D85A25" w:rsidRPr="005529CA" w:rsidRDefault="00D85A25" w:rsidP="00D85A25">
      <w:pPr>
        <w:tabs>
          <w:tab w:val="left" w:pos="709"/>
          <w:tab w:val="left" w:pos="851"/>
          <w:tab w:val="left" w:pos="993"/>
        </w:tabs>
        <w:ind w:left="426"/>
        <w:jc w:val="center"/>
        <w:rPr>
          <w:rFonts w:ascii="Arial" w:hAnsi="Arial" w:cs="Arial"/>
          <w:b/>
          <w:sz w:val="22"/>
          <w:szCs w:val="22"/>
        </w:rPr>
      </w:pPr>
      <w:r w:rsidRPr="005529CA">
        <w:rPr>
          <w:rFonts w:ascii="Arial" w:hAnsi="Arial" w:cs="Arial"/>
          <w:b/>
          <w:sz w:val="22"/>
          <w:szCs w:val="22"/>
        </w:rPr>
        <w:t>Článek XVI.</w:t>
      </w:r>
    </w:p>
    <w:p w:rsidR="00D85A25" w:rsidRPr="005529CA" w:rsidRDefault="00D85A25" w:rsidP="00D85A25">
      <w:pPr>
        <w:tabs>
          <w:tab w:val="left" w:pos="709"/>
          <w:tab w:val="left" w:pos="851"/>
          <w:tab w:val="left" w:pos="993"/>
        </w:tabs>
        <w:ind w:left="426"/>
        <w:jc w:val="center"/>
        <w:rPr>
          <w:rFonts w:ascii="Arial" w:hAnsi="Arial" w:cs="Arial"/>
          <w:i/>
          <w:sz w:val="22"/>
          <w:szCs w:val="22"/>
        </w:rPr>
      </w:pPr>
      <w:r w:rsidRPr="005529CA">
        <w:rPr>
          <w:rFonts w:ascii="Arial" w:hAnsi="Arial" w:cs="Arial"/>
          <w:i/>
          <w:sz w:val="22"/>
          <w:szCs w:val="22"/>
        </w:rPr>
        <w:t>Další ujednání</w:t>
      </w:r>
    </w:p>
    <w:p w:rsidR="00D85A25" w:rsidRPr="005529CA" w:rsidRDefault="00D85A25" w:rsidP="00D85A25">
      <w:pPr>
        <w:tabs>
          <w:tab w:val="left" w:pos="284"/>
          <w:tab w:val="left" w:pos="709"/>
          <w:tab w:val="left" w:pos="851"/>
          <w:tab w:val="left" w:pos="993"/>
        </w:tabs>
        <w:ind w:left="426"/>
        <w:jc w:val="both"/>
        <w:rPr>
          <w:rFonts w:ascii="Arial" w:hAnsi="Arial" w:cs="Arial"/>
          <w:sz w:val="22"/>
          <w:szCs w:val="22"/>
        </w:rPr>
      </w:pPr>
    </w:p>
    <w:p w:rsidR="00D85A25" w:rsidRPr="005529CA" w:rsidRDefault="00D85A25" w:rsidP="00D85A25">
      <w:pPr>
        <w:pStyle w:val="BodyText26"/>
        <w:tabs>
          <w:tab w:val="clear" w:pos="284"/>
          <w:tab w:val="left" w:pos="851"/>
          <w:tab w:val="left" w:pos="993"/>
        </w:tabs>
        <w:ind w:hanging="283"/>
        <w:rPr>
          <w:rFonts w:cs="Arial"/>
          <w:szCs w:val="22"/>
        </w:rPr>
      </w:pPr>
      <w:r w:rsidRPr="005529CA">
        <w:rPr>
          <w:rFonts w:cs="Arial"/>
          <w:szCs w:val="22"/>
        </w:rPr>
        <w:t xml:space="preserve">1. Objednatel je povinen poskytovat při provádění díla Zhotoviteli potřebnou součinnost, zejména nesmí klást žádné právní a fyzické překážky v provádění a dokončení díla. </w:t>
      </w:r>
    </w:p>
    <w:p w:rsidR="00D85A25" w:rsidRPr="005529CA" w:rsidRDefault="00D85A25" w:rsidP="00D85A25">
      <w:pPr>
        <w:tabs>
          <w:tab w:val="left" w:pos="851"/>
          <w:tab w:val="left" w:pos="993"/>
        </w:tabs>
        <w:ind w:left="284" w:hanging="283"/>
        <w:jc w:val="both"/>
        <w:rPr>
          <w:rFonts w:ascii="Arial" w:hAnsi="Arial" w:cs="Arial"/>
          <w:sz w:val="22"/>
          <w:szCs w:val="22"/>
        </w:rPr>
      </w:pPr>
    </w:p>
    <w:p w:rsidR="00D85A25" w:rsidRPr="005529CA" w:rsidRDefault="00D85A25" w:rsidP="00D85A25">
      <w:pPr>
        <w:pStyle w:val="Odstavecseseznamem"/>
        <w:numPr>
          <w:ilvl w:val="0"/>
          <w:numId w:val="7"/>
        </w:numPr>
        <w:tabs>
          <w:tab w:val="left" w:pos="851"/>
          <w:tab w:val="left" w:pos="993"/>
        </w:tabs>
        <w:ind w:left="284" w:hanging="283"/>
        <w:jc w:val="both"/>
        <w:rPr>
          <w:rFonts w:ascii="Arial" w:hAnsi="Arial" w:cs="Arial"/>
          <w:sz w:val="22"/>
          <w:szCs w:val="22"/>
        </w:rPr>
      </w:pPr>
      <w:r w:rsidRPr="005529CA">
        <w:rPr>
          <w:rFonts w:ascii="Arial" w:hAnsi="Arial" w:cs="Arial"/>
          <w:sz w:val="22"/>
          <w:szCs w:val="22"/>
        </w:rPr>
        <w:t xml:space="preserve">Zhotovitel je povinen účastnit se kontrolních dnů </w:t>
      </w:r>
      <w:r w:rsidR="00062F54">
        <w:rPr>
          <w:rFonts w:ascii="Arial" w:hAnsi="Arial" w:cs="Arial"/>
          <w:sz w:val="22"/>
          <w:szCs w:val="22"/>
        </w:rPr>
        <w:t xml:space="preserve">navržených Objednatelem </w:t>
      </w:r>
      <w:r w:rsidRPr="005529CA">
        <w:rPr>
          <w:rFonts w:ascii="Arial" w:hAnsi="Arial" w:cs="Arial"/>
          <w:sz w:val="22"/>
          <w:szCs w:val="22"/>
        </w:rPr>
        <w:t>během doby realizace svých výkonů.</w:t>
      </w:r>
    </w:p>
    <w:p w:rsidR="00D85A25" w:rsidRPr="005529CA" w:rsidRDefault="00D85A25" w:rsidP="00D85A25">
      <w:pPr>
        <w:pStyle w:val="Odstavecseseznamem"/>
        <w:tabs>
          <w:tab w:val="left" w:pos="851"/>
          <w:tab w:val="left" w:pos="993"/>
        </w:tabs>
        <w:ind w:left="284" w:hanging="283"/>
        <w:jc w:val="both"/>
        <w:rPr>
          <w:rFonts w:ascii="Arial" w:hAnsi="Arial" w:cs="Arial"/>
          <w:sz w:val="22"/>
          <w:szCs w:val="22"/>
        </w:rPr>
      </w:pPr>
    </w:p>
    <w:p w:rsidR="00D85A25" w:rsidRPr="005529CA" w:rsidRDefault="00D85A25" w:rsidP="00D85A25">
      <w:pPr>
        <w:pStyle w:val="Odstavecseseznamem"/>
        <w:numPr>
          <w:ilvl w:val="0"/>
          <w:numId w:val="7"/>
        </w:numPr>
        <w:tabs>
          <w:tab w:val="clear" w:pos="360"/>
          <w:tab w:val="left" w:pos="851"/>
          <w:tab w:val="left" w:pos="993"/>
        </w:tabs>
        <w:ind w:left="284" w:hanging="283"/>
        <w:jc w:val="both"/>
        <w:rPr>
          <w:rFonts w:ascii="Arial" w:hAnsi="Arial" w:cs="Arial"/>
          <w:sz w:val="22"/>
          <w:szCs w:val="22"/>
        </w:rPr>
      </w:pPr>
      <w:r w:rsidRPr="005529CA">
        <w:rPr>
          <w:rFonts w:ascii="Arial" w:hAnsi="Arial" w:cs="Arial"/>
          <w:sz w:val="22"/>
          <w:szCs w:val="22"/>
        </w:rPr>
        <w:t>Zhotovitel ručí za nebezpečí škody na díle až do celkového předání díla. Zhotovitel ručí za event. škody, které způsobil činností svojí nebo svých subdodavatelů po celou dobu realizace Díla až do doby konečné přejímky a převzetí Díla Objednatelem.</w:t>
      </w:r>
      <w:r w:rsidRPr="005529CA">
        <w:rPr>
          <w:rFonts w:ascii="Arial" w:hAnsi="Arial" w:cs="Arial"/>
          <w:szCs w:val="22"/>
        </w:rPr>
        <w:t xml:space="preserve"> </w:t>
      </w:r>
      <w:r w:rsidRPr="005529CA">
        <w:rPr>
          <w:rFonts w:ascii="Arial" w:hAnsi="Arial" w:cs="Arial"/>
          <w:sz w:val="22"/>
          <w:szCs w:val="22"/>
        </w:rPr>
        <w:t>Zhotovitel odpovídá za škodu způsobenou Objednateli či třetím osobám v souvislosti s prováděním Díla.</w:t>
      </w:r>
    </w:p>
    <w:p w:rsidR="00D85A25" w:rsidRPr="005529CA" w:rsidRDefault="00D85A25" w:rsidP="00D85A25">
      <w:pPr>
        <w:pStyle w:val="Odstavecseseznamem"/>
        <w:tabs>
          <w:tab w:val="num" w:pos="709"/>
          <w:tab w:val="left" w:pos="851"/>
          <w:tab w:val="left" w:pos="993"/>
        </w:tabs>
        <w:ind w:left="709" w:hanging="283"/>
        <w:jc w:val="both"/>
        <w:rPr>
          <w:rFonts w:ascii="Arial" w:hAnsi="Arial" w:cs="Arial"/>
          <w:sz w:val="22"/>
          <w:szCs w:val="22"/>
        </w:rPr>
      </w:pPr>
    </w:p>
    <w:p w:rsidR="00D85A25" w:rsidRPr="005529CA" w:rsidRDefault="00D85A25" w:rsidP="00D85A25">
      <w:pPr>
        <w:tabs>
          <w:tab w:val="left" w:pos="709"/>
          <w:tab w:val="left" w:pos="851"/>
          <w:tab w:val="left" w:pos="993"/>
        </w:tabs>
        <w:ind w:left="426"/>
        <w:jc w:val="both"/>
        <w:rPr>
          <w:rFonts w:ascii="Arial" w:hAnsi="Arial" w:cs="Arial"/>
          <w:sz w:val="22"/>
          <w:szCs w:val="22"/>
        </w:rPr>
      </w:pPr>
    </w:p>
    <w:p w:rsidR="00D85A25" w:rsidRPr="005529CA" w:rsidRDefault="00D85A25" w:rsidP="00D85A25">
      <w:pPr>
        <w:tabs>
          <w:tab w:val="left" w:pos="709"/>
          <w:tab w:val="left" w:pos="851"/>
          <w:tab w:val="left" w:pos="993"/>
        </w:tabs>
        <w:ind w:left="426"/>
        <w:jc w:val="center"/>
        <w:rPr>
          <w:rFonts w:ascii="Arial" w:hAnsi="Arial" w:cs="Arial"/>
          <w:b/>
          <w:sz w:val="22"/>
          <w:szCs w:val="22"/>
        </w:rPr>
      </w:pPr>
      <w:r w:rsidRPr="005529CA">
        <w:rPr>
          <w:rFonts w:ascii="Arial" w:hAnsi="Arial" w:cs="Arial"/>
          <w:b/>
          <w:sz w:val="22"/>
          <w:szCs w:val="22"/>
        </w:rPr>
        <w:t>Článek XVII.</w:t>
      </w:r>
    </w:p>
    <w:p w:rsidR="00D85A25" w:rsidRPr="005529CA" w:rsidRDefault="00D85A25" w:rsidP="00D85A25">
      <w:pPr>
        <w:pStyle w:val="Nadpis8"/>
        <w:keepLines w:val="0"/>
        <w:numPr>
          <w:ilvl w:val="7"/>
          <w:numId w:val="0"/>
        </w:numPr>
        <w:tabs>
          <w:tab w:val="left" w:pos="709"/>
          <w:tab w:val="left" w:pos="851"/>
          <w:tab w:val="left" w:pos="993"/>
          <w:tab w:val="num" w:pos="1440"/>
        </w:tabs>
        <w:suppressAutoHyphens/>
        <w:spacing w:before="0"/>
        <w:ind w:right="71"/>
        <w:jc w:val="center"/>
        <w:rPr>
          <w:rFonts w:ascii="Arial" w:hAnsi="Arial" w:cs="Arial"/>
          <w:i/>
          <w:sz w:val="22"/>
          <w:szCs w:val="22"/>
        </w:rPr>
      </w:pPr>
      <w:r w:rsidRPr="005529CA">
        <w:rPr>
          <w:rFonts w:ascii="Arial" w:hAnsi="Arial" w:cs="Arial"/>
          <w:i/>
          <w:sz w:val="22"/>
          <w:szCs w:val="22"/>
        </w:rPr>
        <w:t xml:space="preserve">         Změny, vícepráce</w:t>
      </w:r>
    </w:p>
    <w:p w:rsidR="00D85A25" w:rsidRPr="005529CA" w:rsidRDefault="00D85A25" w:rsidP="00D85A25">
      <w:pPr>
        <w:tabs>
          <w:tab w:val="left" w:pos="709"/>
          <w:tab w:val="left" w:pos="851"/>
          <w:tab w:val="left" w:pos="993"/>
        </w:tabs>
        <w:ind w:left="426"/>
        <w:rPr>
          <w:rFonts w:ascii="Arial" w:hAnsi="Arial" w:cs="Arial"/>
          <w:sz w:val="22"/>
          <w:szCs w:val="22"/>
        </w:rPr>
      </w:pPr>
    </w:p>
    <w:p w:rsidR="00D85A25" w:rsidRPr="00E85FA6" w:rsidRDefault="00D85A25" w:rsidP="00D85A25">
      <w:pPr>
        <w:pStyle w:val="BodyText26"/>
        <w:numPr>
          <w:ilvl w:val="0"/>
          <w:numId w:val="19"/>
        </w:numPr>
        <w:tabs>
          <w:tab w:val="clear" w:pos="284"/>
          <w:tab w:val="clear" w:pos="720"/>
          <w:tab w:val="left" w:pos="851"/>
          <w:tab w:val="left" w:pos="993"/>
        </w:tabs>
        <w:ind w:left="284" w:hanging="283"/>
        <w:rPr>
          <w:rFonts w:cs="Arial"/>
          <w:szCs w:val="22"/>
        </w:rPr>
      </w:pPr>
      <w:r w:rsidRPr="00E85FA6">
        <w:rPr>
          <w:rFonts w:cs="Arial"/>
          <w:szCs w:val="22"/>
        </w:rPr>
        <w:t xml:space="preserve">V průběhu provádění díla může Objednatel písemným oznámením Zhotoviteli vyžádat změny díla nebo jeho části. Pokud se strany nedohodnou na jiné lhůtě, Zhotovitel do 10 (deseti) dnů po obdržení požadavku Objednatele na změnu navrhne a předloží Objednateli k odsouhlasení dokument změny díla, který bude obsahovat návrhy Zhotovitele na provedení změn a pokud si to změny budou vyžadovat, i návrh na úpravu </w:t>
      </w:r>
      <w:r w:rsidR="00062F54">
        <w:rPr>
          <w:rFonts w:cs="Arial"/>
          <w:szCs w:val="22"/>
        </w:rPr>
        <w:t xml:space="preserve">části díla a </w:t>
      </w:r>
      <w:r w:rsidRPr="00E85FA6">
        <w:rPr>
          <w:rFonts w:cs="Arial"/>
          <w:szCs w:val="22"/>
        </w:rPr>
        <w:t>celkové ceny díla (s podrobnou specifikací) a návrh na úpravu termínu plnění.</w:t>
      </w:r>
    </w:p>
    <w:p w:rsidR="00D85A25" w:rsidRPr="00E85FA6" w:rsidRDefault="00D85A25" w:rsidP="00D85A25">
      <w:pPr>
        <w:pStyle w:val="BodyText26"/>
        <w:tabs>
          <w:tab w:val="clear" w:pos="284"/>
          <w:tab w:val="left" w:pos="851"/>
          <w:tab w:val="left" w:pos="993"/>
        </w:tabs>
        <w:ind w:hanging="283"/>
        <w:rPr>
          <w:rFonts w:cs="Arial"/>
          <w:szCs w:val="22"/>
        </w:rPr>
      </w:pPr>
    </w:p>
    <w:p w:rsidR="00D85A25" w:rsidRPr="00E85FA6" w:rsidRDefault="00D85A25" w:rsidP="00D85A25">
      <w:pPr>
        <w:pStyle w:val="BodyText26"/>
        <w:numPr>
          <w:ilvl w:val="0"/>
          <w:numId w:val="19"/>
        </w:numPr>
        <w:tabs>
          <w:tab w:val="clear" w:pos="284"/>
          <w:tab w:val="clear" w:pos="720"/>
          <w:tab w:val="left" w:pos="851"/>
          <w:tab w:val="left" w:pos="993"/>
        </w:tabs>
        <w:ind w:left="284" w:hanging="283"/>
        <w:rPr>
          <w:rFonts w:cs="Arial"/>
          <w:szCs w:val="22"/>
        </w:rPr>
      </w:pPr>
      <w:r w:rsidRPr="00E85FA6">
        <w:rPr>
          <w:rFonts w:cs="Arial"/>
          <w:szCs w:val="22"/>
        </w:rPr>
        <w:t>Schválení dokumentu změny díla Objednatelem a vyslovení souhlasu s provedením změn bude provedeno takto:</w:t>
      </w:r>
    </w:p>
    <w:p w:rsidR="00D85A25" w:rsidRPr="005529CA" w:rsidRDefault="00D85A25" w:rsidP="00D85A25">
      <w:pPr>
        <w:pStyle w:val="BodyText26"/>
        <w:tabs>
          <w:tab w:val="clear" w:pos="284"/>
          <w:tab w:val="left" w:pos="851"/>
          <w:tab w:val="left" w:pos="993"/>
        </w:tabs>
        <w:ind w:hanging="283"/>
        <w:rPr>
          <w:rFonts w:cs="Arial"/>
          <w:szCs w:val="22"/>
        </w:rPr>
      </w:pPr>
      <w:r w:rsidRPr="00E85FA6">
        <w:rPr>
          <w:rFonts w:cs="Arial"/>
          <w:szCs w:val="22"/>
        </w:rPr>
        <w:tab/>
        <w:t>V případě, že bude Objednatel</w:t>
      </w:r>
      <w:r w:rsidRPr="005529CA">
        <w:rPr>
          <w:rFonts w:cs="Arial"/>
          <w:szCs w:val="22"/>
        </w:rPr>
        <w:t xml:space="preserve">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rsidR="00D85A25" w:rsidRPr="005529CA" w:rsidRDefault="00D85A25" w:rsidP="00D85A25">
      <w:pPr>
        <w:pStyle w:val="BodyText26"/>
        <w:tabs>
          <w:tab w:val="clear" w:pos="284"/>
          <w:tab w:val="left" w:pos="851"/>
          <w:tab w:val="left" w:pos="993"/>
        </w:tabs>
        <w:ind w:hanging="283"/>
        <w:rPr>
          <w:rFonts w:cs="Arial"/>
          <w:szCs w:val="22"/>
        </w:rPr>
      </w:pPr>
    </w:p>
    <w:p w:rsidR="00D85A25" w:rsidRPr="005529CA" w:rsidRDefault="00D85A25" w:rsidP="00D85A25">
      <w:pPr>
        <w:pStyle w:val="BodyText26"/>
        <w:numPr>
          <w:ilvl w:val="0"/>
          <w:numId w:val="19"/>
        </w:numPr>
        <w:tabs>
          <w:tab w:val="clear" w:pos="284"/>
          <w:tab w:val="clear" w:pos="720"/>
          <w:tab w:val="left" w:pos="851"/>
          <w:tab w:val="left" w:pos="993"/>
        </w:tabs>
        <w:ind w:left="284" w:hanging="283"/>
        <w:rPr>
          <w:rFonts w:cs="Arial"/>
          <w:szCs w:val="22"/>
        </w:rPr>
      </w:pPr>
      <w:r w:rsidRPr="005529CA">
        <w:rPr>
          <w:rFonts w:cs="Arial"/>
          <w:szCs w:val="22"/>
        </w:rPr>
        <w:lastRenderedPageBreak/>
        <w:t>Zhotovitel připraví a bude uchovávat záznam zachycující povahu, náklady a stav všech změn, jak navrhovaných tak i schválených.</w:t>
      </w:r>
    </w:p>
    <w:p w:rsidR="00D85A25" w:rsidRPr="005529CA" w:rsidRDefault="00D85A25" w:rsidP="00D85A25">
      <w:pPr>
        <w:pStyle w:val="BodyText26"/>
        <w:tabs>
          <w:tab w:val="clear" w:pos="284"/>
          <w:tab w:val="left" w:pos="851"/>
          <w:tab w:val="left" w:pos="993"/>
        </w:tabs>
        <w:ind w:hanging="283"/>
        <w:rPr>
          <w:rFonts w:cs="Arial"/>
          <w:szCs w:val="22"/>
        </w:rPr>
      </w:pPr>
    </w:p>
    <w:p w:rsidR="00D85A25" w:rsidRPr="005529CA" w:rsidRDefault="00D85A25" w:rsidP="00D85A25">
      <w:pPr>
        <w:pStyle w:val="BodyText26"/>
        <w:numPr>
          <w:ilvl w:val="0"/>
          <w:numId w:val="19"/>
        </w:numPr>
        <w:tabs>
          <w:tab w:val="clear" w:pos="284"/>
          <w:tab w:val="clear" w:pos="720"/>
          <w:tab w:val="left" w:pos="851"/>
          <w:tab w:val="left" w:pos="993"/>
        </w:tabs>
        <w:ind w:left="284" w:hanging="283"/>
        <w:rPr>
          <w:rFonts w:cs="Arial"/>
          <w:szCs w:val="22"/>
        </w:rPr>
      </w:pPr>
      <w:r w:rsidRPr="005529CA">
        <w:rPr>
          <w:rFonts w:cs="Arial"/>
          <w:szCs w:val="22"/>
        </w:rPr>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rsidR="00D85A25" w:rsidRPr="005529CA" w:rsidRDefault="00D85A25" w:rsidP="00D85A25">
      <w:pPr>
        <w:tabs>
          <w:tab w:val="left" w:pos="709"/>
          <w:tab w:val="left" w:pos="851"/>
          <w:tab w:val="left" w:pos="993"/>
        </w:tabs>
        <w:ind w:left="426" w:right="-766"/>
        <w:jc w:val="both"/>
        <w:rPr>
          <w:rFonts w:ascii="Arial" w:hAnsi="Arial" w:cs="Arial"/>
          <w:sz w:val="22"/>
          <w:szCs w:val="22"/>
        </w:rPr>
      </w:pPr>
    </w:p>
    <w:p w:rsidR="00D85A25" w:rsidRPr="005529CA" w:rsidRDefault="00D85A25" w:rsidP="00D85A25">
      <w:pPr>
        <w:tabs>
          <w:tab w:val="left" w:pos="709"/>
          <w:tab w:val="left" w:pos="851"/>
          <w:tab w:val="left" w:pos="993"/>
        </w:tabs>
        <w:ind w:left="426" w:right="-766"/>
        <w:jc w:val="both"/>
        <w:rPr>
          <w:rFonts w:ascii="Arial" w:hAnsi="Arial" w:cs="Arial"/>
          <w:b/>
          <w:sz w:val="22"/>
          <w:szCs w:val="22"/>
        </w:rPr>
      </w:pPr>
    </w:p>
    <w:p w:rsidR="00D85A25" w:rsidRPr="005529CA" w:rsidRDefault="00D85A25" w:rsidP="00D85A25">
      <w:pPr>
        <w:tabs>
          <w:tab w:val="left" w:pos="709"/>
          <w:tab w:val="left" w:pos="851"/>
          <w:tab w:val="left" w:pos="993"/>
        </w:tabs>
        <w:ind w:left="426"/>
        <w:jc w:val="center"/>
        <w:rPr>
          <w:rFonts w:ascii="Arial" w:hAnsi="Arial" w:cs="Arial"/>
          <w:b/>
          <w:sz w:val="22"/>
          <w:szCs w:val="22"/>
        </w:rPr>
      </w:pPr>
      <w:r w:rsidRPr="005529CA">
        <w:rPr>
          <w:rFonts w:ascii="Arial" w:hAnsi="Arial" w:cs="Arial"/>
          <w:b/>
          <w:sz w:val="22"/>
          <w:szCs w:val="22"/>
        </w:rPr>
        <w:t>Článek XVIII.</w:t>
      </w:r>
    </w:p>
    <w:p w:rsidR="00D85A25" w:rsidRPr="005529CA" w:rsidRDefault="00D85A25" w:rsidP="00D85A25">
      <w:pPr>
        <w:pStyle w:val="Nadpis5"/>
        <w:keepLines w:val="0"/>
        <w:numPr>
          <w:ilvl w:val="4"/>
          <w:numId w:val="0"/>
        </w:numPr>
        <w:tabs>
          <w:tab w:val="left" w:pos="709"/>
          <w:tab w:val="left" w:pos="851"/>
          <w:tab w:val="left" w:pos="993"/>
        </w:tabs>
        <w:suppressAutoHyphens/>
        <w:spacing w:before="0"/>
        <w:ind w:left="426"/>
        <w:jc w:val="center"/>
        <w:rPr>
          <w:rFonts w:ascii="Arial" w:hAnsi="Arial" w:cs="Arial"/>
          <w:i/>
          <w:sz w:val="22"/>
          <w:szCs w:val="22"/>
        </w:rPr>
      </w:pPr>
      <w:r w:rsidRPr="005529CA">
        <w:rPr>
          <w:rFonts w:ascii="Arial" w:hAnsi="Arial" w:cs="Arial"/>
          <w:i/>
          <w:sz w:val="22"/>
          <w:szCs w:val="22"/>
        </w:rPr>
        <w:t>Závěrečná ustanovení</w:t>
      </w:r>
    </w:p>
    <w:p w:rsidR="00D85A25" w:rsidRPr="005529CA" w:rsidRDefault="00D85A25" w:rsidP="00D85A25">
      <w:pPr>
        <w:tabs>
          <w:tab w:val="left" w:pos="709"/>
          <w:tab w:val="left" w:pos="851"/>
          <w:tab w:val="left" w:pos="993"/>
        </w:tabs>
        <w:ind w:left="426"/>
        <w:jc w:val="both"/>
        <w:rPr>
          <w:rFonts w:ascii="Arial" w:hAnsi="Arial" w:cs="Arial"/>
          <w:sz w:val="22"/>
          <w:szCs w:val="22"/>
        </w:rPr>
      </w:pPr>
    </w:p>
    <w:p w:rsidR="00D85A25" w:rsidRPr="000B5366" w:rsidRDefault="00D85A25" w:rsidP="00D85A25">
      <w:pPr>
        <w:pStyle w:val="BodyText26"/>
        <w:numPr>
          <w:ilvl w:val="0"/>
          <w:numId w:val="20"/>
        </w:numPr>
        <w:tabs>
          <w:tab w:val="clear" w:pos="284"/>
          <w:tab w:val="clear" w:pos="720"/>
          <w:tab w:val="left" w:pos="851"/>
          <w:tab w:val="left" w:pos="993"/>
        </w:tabs>
        <w:ind w:left="284" w:hanging="283"/>
        <w:rPr>
          <w:rFonts w:cs="Arial"/>
          <w:szCs w:val="22"/>
        </w:rPr>
      </w:pPr>
      <w:r>
        <w:rPr>
          <w:rFonts w:cs="Arial"/>
          <w:color w:val="000000"/>
        </w:rPr>
        <w:t xml:space="preserve">Předmět plnění </w:t>
      </w:r>
      <w:r w:rsidR="00062F54">
        <w:rPr>
          <w:rFonts w:cs="Arial"/>
          <w:color w:val="000000"/>
        </w:rPr>
        <w:t>této smlouvy</w:t>
      </w:r>
      <w:r>
        <w:rPr>
          <w:rFonts w:cs="Arial"/>
          <w:color w:val="000000"/>
        </w:rPr>
        <w:t xml:space="preserve"> bude financován z projektu Dopravní </w:t>
      </w:r>
      <w:proofErr w:type="spellStart"/>
      <w:r>
        <w:rPr>
          <w:rFonts w:cs="Arial"/>
          <w:color w:val="000000"/>
        </w:rPr>
        <w:t>VaV</w:t>
      </w:r>
      <w:proofErr w:type="spellEnd"/>
      <w:r>
        <w:rPr>
          <w:rFonts w:cs="Arial"/>
          <w:color w:val="000000"/>
        </w:rPr>
        <w:t xml:space="preserve"> centrum – CZ.1.05/2.1.00/03.0064 v rámci Operačního programu Výzkum a vývoj pro inovace (OP </w:t>
      </w:r>
      <w:proofErr w:type="spellStart"/>
      <w:r>
        <w:rPr>
          <w:rFonts w:cs="Arial"/>
          <w:color w:val="000000"/>
        </w:rPr>
        <w:t>VaVpl</w:t>
      </w:r>
      <w:proofErr w:type="spellEnd"/>
      <w:r>
        <w:rPr>
          <w:rFonts w:cs="Arial"/>
          <w:color w:val="000000"/>
        </w:rPr>
        <w:t>).</w:t>
      </w:r>
    </w:p>
    <w:p w:rsidR="00D85A25" w:rsidRPr="000B5366" w:rsidRDefault="00D85A25" w:rsidP="00D85A25">
      <w:pPr>
        <w:pStyle w:val="BodyText26"/>
        <w:tabs>
          <w:tab w:val="clear" w:pos="284"/>
          <w:tab w:val="left" w:pos="851"/>
          <w:tab w:val="left" w:pos="993"/>
        </w:tabs>
        <w:ind w:firstLine="0"/>
        <w:rPr>
          <w:rFonts w:cs="Arial"/>
          <w:szCs w:val="22"/>
        </w:rPr>
      </w:pPr>
    </w:p>
    <w:p w:rsidR="00D85A25" w:rsidRPr="005529CA" w:rsidRDefault="00D85A25" w:rsidP="00D85A25">
      <w:pPr>
        <w:pStyle w:val="BodyText26"/>
        <w:numPr>
          <w:ilvl w:val="0"/>
          <w:numId w:val="20"/>
        </w:numPr>
        <w:tabs>
          <w:tab w:val="clear" w:pos="284"/>
          <w:tab w:val="clear" w:pos="720"/>
          <w:tab w:val="left" w:pos="851"/>
          <w:tab w:val="left" w:pos="993"/>
        </w:tabs>
        <w:ind w:left="284" w:hanging="283"/>
        <w:rPr>
          <w:rFonts w:cs="Arial"/>
          <w:szCs w:val="22"/>
        </w:rPr>
      </w:pPr>
      <w:r>
        <w:rPr>
          <w:rFonts w:cs="Arial"/>
        </w:rPr>
        <w:t>V souladu s § 147a zákona o veřejných zakázkách Objednatel jako zadavatel veřejné zakázky uveřejní na profilu zadavatele smlouvu uzavřenou na veřejnou zakázku včetně všech jejích změn a dodatků, výši skutečně uhrazené ceny za plnění veřejné zakázky a seznam subdodavatelů dodavatele veřejné zakázky (Zhotovitele). Výši skutečně uhrazené ceny za plnění veřejné zakázky uveřejní veřejný zadavatel nejpozději do 90 dnů od splnění smlouvy. U smlouvy, jejíž doba plnění přesahuje 1 rok, uveřejní veřejný zadavatel nejpozději do 31. března následujícího kalendářního roku cenu uhrazenou za plnění veřejné zakázky v předchozím kalendářním roce. Zhotovitel jako dodavatel veřejné zakázky je povinen v souladu s </w:t>
      </w:r>
      <w:proofErr w:type="spellStart"/>
      <w:r>
        <w:rPr>
          <w:rFonts w:cs="Arial"/>
        </w:rPr>
        <w:t>ust</w:t>
      </w:r>
      <w:proofErr w:type="spellEnd"/>
      <w:r>
        <w:rPr>
          <w:rFonts w:cs="Arial"/>
        </w:rPr>
        <w:t>. § 147a zákona o veřejných zakázkách předložit kupujícímu seznam subdodavatelů, ve kterém uvede subdodavatele, jímž za plnění subdodávky uhradil více než 10 % z celkové ceny veřejné zakázky, nebo z části ceny veřejné zakázky uhrazené Zhotovitelem v jednom kalendářním roce, pokud doba plnění veřejné zakázky přesahuje 1 rok. Zhotovitel předloží seznam subdodavatelů nejpozději do 60 dnů od splnění smlouvy, nebo 28. února následujícího kalendářního roku v případě, že plnění smlouvy přesahuje 1 rok. Má-li subdodavatel formu akciové společnosti, je přílohou seznamu i seznam vlastníků akcií, jejichž souhrnná jmenovitá hodnota přesahuje 10 % základního kapitálu, vyhotovený ve lhůtě 90 dnů před dnem předložení seznamu subdodavatelů. Zhotovitel uveřejní seznam subdodavatelů nejpozději do 90 dnů od splnění smlouvy, nebo 31. března následujícího kalendářního roku v případě, že plnění smlouvy přesahuje 1 rok.</w:t>
      </w:r>
    </w:p>
    <w:p w:rsidR="00D85A25" w:rsidRPr="005529CA" w:rsidRDefault="00D85A25" w:rsidP="00D85A25">
      <w:pPr>
        <w:pStyle w:val="BodyText26"/>
        <w:tabs>
          <w:tab w:val="clear" w:pos="284"/>
          <w:tab w:val="left" w:pos="851"/>
          <w:tab w:val="left" w:pos="993"/>
        </w:tabs>
        <w:ind w:hanging="283"/>
        <w:rPr>
          <w:rFonts w:cs="Arial"/>
          <w:szCs w:val="22"/>
        </w:rPr>
      </w:pPr>
    </w:p>
    <w:p w:rsidR="00D85A25" w:rsidRPr="005529CA" w:rsidRDefault="00D85A25" w:rsidP="00D85A25">
      <w:pPr>
        <w:pStyle w:val="BodyText26"/>
        <w:numPr>
          <w:ilvl w:val="0"/>
          <w:numId w:val="20"/>
        </w:numPr>
        <w:tabs>
          <w:tab w:val="clear" w:pos="284"/>
          <w:tab w:val="clear" w:pos="720"/>
          <w:tab w:val="left" w:pos="851"/>
          <w:tab w:val="left" w:pos="993"/>
        </w:tabs>
        <w:ind w:left="284" w:hanging="283"/>
        <w:rPr>
          <w:rFonts w:cs="Arial"/>
          <w:szCs w:val="22"/>
        </w:rPr>
      </w:pPr>
      <w:r w:rsidRPr="005529CA">
        <w:rPr>
          <w:rFonts w:cs="Arial"/>
          <w:szCs w:val="22"/>
        </w:rPr>
        <w:t xml:space="preserve">Smluvní strany prohlašují, že skutečnosti uvedené v této smlouvě nepovažují za </w:t>
      </w:r>
      <w:r w:rsidR="00602C04">
        <w:rPr>
          <w:rFonts w:cs="Arial"/>
          <w:szCs w:val="22"/>
        </w:rPr>
        <w:t xml:space="preserve">obchodní tajemství, ve smyslu občanského </w:t>
      </w:r>
      <w:r w:rsidRPr="005529CA">
        <w:rPr>
          <w:rFonts w:cs="Arial"/>
          <w:szCs w:val="22"/>
        </w:rPr>
        <w:t>zákoníku a udělují svolení k jejich užití a zveřejnění bez stanovení jakýchkoli dalších podmínek.</w:t>
      </w:r>
    </w:p>
    <w:p w:rsidR="00D85A25" w:rsidRPr="005529CA" w:rsidRDefault="00D85A25" w:rsidP="00D85A25">
      <w:pPr>
        <w:pStyle w:val="BodyText26"/>
        <w:tabs>
          <w:tab w:val="clear" w:pos="284"/>
          <w:tab w:val="left" w:pos="851"/>
          <w:tab w:val="left" w:pos="993"/>
        </w:tabs>
        <w:ind w:firstLine="0"/>
        <w:rPr>
          <w:rFonts w:cs="Arial"/>
          <w:szCs w:val="22"/>
        </w:rPr>
      </w:pPr>
    </w:p>
    <w:p w:rsidR="00D85A25" w:rsidRDefault="00602C04" w:rsidP="00D85A25">
      <w:pPr>
        <w:pStyle w:val="BodyText26"/>
        <w:numPr>
          <w:ilvl w:val="0"/>
          <w:numId w:val="20"/>
        </w:numPr>
        <w:tabs>
          <w:tab w:val="clear" w:pos="284"/>
          <w:tab w:val="clear" w:pos="720"/>
          <w:tab w:val="left" w:pos="851"/>
          <w:tab w:val="left" w:pos="993"/>
        </w:tabs>
        <w:ind w:left="284" w:hanging="283"/>
        <w:rPr>
          <w:rFonts w:cs="Arial"/>
          <w:szCs w:val="22"/>
        </w:rPr>
      </w:pPr>
      <w:r>
        <w:rPr>
          <w:rFonts w:cs="Arial"/>
          <w:szCs w:val="22"/>
        </w:rPr>
        <w:t>Zhotovitel</w:t>
      </w:r>
      <w:r w:rsidRPr="00602C04">
        <w:rPr>
          <w:rFonts w:cs="Arial"/>
          <w:szCs w:val="22"/>
        </w:rPr>
        <w:t xml:space="preserve"> je dle § 2 písm. e) zákona č.320/2001 Sb., o finanční kontrole ve veřejné správě, v platném znění, osobou povinnou spolupůsobit při výkonu finanční kontroly. </w:t>
      </w:r>
      <w:r>
        <w:rPr>
          <w:rFonts w:cs="Arial"/>
          <w:szCs w:val="22"/>
        </w:rPr>
        <w:t>Zhotovitel</w:t>
      </w:r>
      <w:r w:rsidRPr="00602C04">
        <w:rPr>
          <w:rFonts w:cs="Arial"/>
          <w:szCs w:val="22"/>
        </w:rPr>
        <w:t xml:space="preserve"> je povinen umožnit Řídicímu orgánu OP </w:t>
      </w:r>
      <w:proofErr w:type="spellStart"/>
      <w:r w:rsidR="00062F54">
        <w:rPr>
          <w:rFonts w:cs="Arial"/>
          <w:szCs w:val="22"/>
        </w:rPr>
        <w:t>VaVpI</w:t>
      </w:r>
      <w:proofErr w:type="spellEnd"/>
      <w:r w:rsidR="00062F54" w:rsidRPr="00602C04">
        <w:rPr>
          <w:rFonts w:cs="Arial"/>
          <w:szCs w:val="22"/>
        </w:rPr>
        <w:t xml:space="preserve"> </w:t>
      </w:r>
      <w:r w:rsidRPr="00602C04">
        <w:rPr>
          <w:rFonts w:cs="Arial"/>
          <w:szCs w:val="22"/>
        </w:rPr>
        <w:t xml:space="preserve">v rámci kontroly přístup k veškeré dokumentaci týkající se této smlouvy a souvisejícího výběrového řízení, a to alespoň do konce roku 2025. Dokumentací se míní též případné smlouvy a související dokumenty, které podléhají ochraně podle zvláštních právních předpisů (např. jako obchodní tajemství, utajované skutečnosti) za předpokladu, že budou splněny požadavky kladené právními předpisy (např. zák. č. 255/2012 Sb., kontrolní řád). </w:t>
      </w:r>
      <w:r>
        <w:rPr>
          <w:rFonts w:cs="Arial"/>
          <w:szCs w:val="22"/>
        </w:rPr>
        <w:t>Zhotovitel</w:t>
      </w:r>
      <w:r w:rsidRPr="00602C04">
        <w:rPr>
          <w:rFonts w:cs="Arial"/>
          <w:szCs w:val="22"/>
        </w:rPr>
        <w:t xml:space="preserve"> se </w:t>
      </w:r>
      <w:r w:rsidRPr="00602C04">
        <w:rPr>
          <w:rFonts w:cs="Arial"/>
          <w:szCs w:val="22"/>
        </w:rPr>
        <w:lastRenderedPageBreak/>
        <w:t>zavazuje, že zajistí, aby povinnosti dle tohoto článku vázaly i všechny jeho subdodavatele.</w:t>
      </w:r>
    </w:p>
    <w:p w:rsidR="00D85A25" w:rsidRDefault="00D85A25" w:rsidP="00D85A25">
      <w:pPr>
        <w:pStyle w:val="BodyText26"/>
        <w:tabs>
          <w:tab w:val="clear" w:pos="284"/>
          <w:tab w:val="left" w:pos="851"/>
          <w:tab w:val="left" w:pos="993"/>
        </w:tabs>
        <w:ind w:firstLine="0"/>
        <w:rPr>
          <w:rFonts w:cs="Arial"/>
          <w:szCs w:val="22"/>
        </w:rPr>
      </w:pPr>
    </w:p>
    <w:p w:rsidR="00D85A25" w:rsidRPr="001E5962" w:rsidRDefault="00D85A25" w:rsidP="00D85A25">
      <w:pPr>
        <w:pStyle w:val="BodyText26"/>
        <w:numPr>
          <w:ilvl w:val="0"/>
          <w:numId w:val="20"/>
        </w:numPr>
        <w:tabs>
          <w:tab w:val="clear" w:pos="284"/>
          <w:tab w:val="clear" w:pos="720"/>
          <w:tab w:val="left" w:pos="851"/>
          <w:tab w:val="left" w:pos="993"/>
        </w:tabs>
        <w:ind w:left="284" w:hanging="283"/>
        <w:rPr>
          <w:rFonts w:cs="Arial"/>
          <w:szCs w:val="22"/>
        </w:rPr>
      </w:pPr>
      <w:r>
        <w:rPr>
          <w:rFonts w:cs="Arial"/>
          <w:color w:val="000000"/>
        </w:rPr>
        <w:t>Zhotovitel je povinen umožnit všem subjektům oprávněným k výkonu kontroly projektu, z jehož prostředků je dodávka hrazena, provést kontrolu dokladů souvisejících splněním zakázky, a to po dobu danou právními předpisy ČR k jejich archivaci (zákon č. 563/1991 Sb., o účetnictví, a zákon č. 235/2004 Sb., o dani z přidané hodnoty).</w:t>
      </w:r>
    </w:p>
    <w:p w:rsidR="001E5962" w:rsidRPr="001E5962" w:rsidRDefault="001E5962" w:rsidP="001E5962">
      <w:pPr>
        <w:pStyle w:val="BodyText26"/>
        <w:tabs>
          <w:tab w:val="clear" w:pos="284"/>
          <w:tab w:val="left" w:pos="851"/>
          <w:tab w:val="left" w:pos="993"/>
        </w:tabs>
        <w:ind w:firstLine="0"/>
        <w:rPr>
          <w:rFonts w:cs="Arial"/>
          <w:szCs w:val="22"/>
        </w:rPr>
      </w:pPr>
    </w:p>
    <w:p w:rsidR="001E5962" w:rsidRPr="005529CA" w:rsidRDefault="001E5962" w:rsidP="00D85A25">
      <w:pPr>
        <w:pStyle w:val="BodyText26"/>
        <w:numPr>
          <w:ilvl w:val="0"/>
          <w:numId w:val="20"/>
        </w:numPr>
        <w:tabs>
          <w:tab w:val="clear" w:pos="284"/>
          <w:tab w:val="clear" w:pos="720"/>
          <w:tab w:val="left" w:pos="851"/>
          <w:tab w:val="left" w:pos="993"/>
        </w:tabs>
        <w:ind w:left="284" w:hanging="283"/>
        <w:rPr>
          <w:rFonts w:cs="Arial"/>
          <w:szCs w:val="22"/>
        </w:rPr>
      </w:pPr>
      <w:r>
        <w:rPr>
          <w:rFonts w:cs="Arial"/>
          <w:color w:val="000000"/>
        </w:rPr>
        <w:t xml:space="preserve">Zhotovitel je povinen dodržet požadavky na povinnou publicitu v rámci programů strukturálních fondů stanovené v čl. 9 nařízení Komise (ES) č. 1828/2006 a v Pravidlech pro publicitu v rámci OP </w:t>
      </w:r>
      <w:proofErr w:type="spellStart"/>
      <w:r>
        <w:rPr>
          <w:rFonts w:cs="Arial"/>
          <w:color w:val="000000"/>
        </w:rPr>
        <w:t>VaVpl</w:t>
      </w:r>
      <w:proofErr w:type="spellEnd"/>
      <w:r>
        <w:rPr>
          <w:rFonts w:cs="Arial"/>
          <w:color w:val="000000"/>
        </w:rPr>
        <w:t>, a to ve všech relevantních dokumentech týkajících se daného výběrového řízení či postupu, tj. zejména v zadávací dokumentaci a dalších dokumentech vztahující se k zakázce. Zhotovitel zajistí dodržování výše uvedených pravidel i svými subdodavateli.</w:t>
      </w:r>
    </w:p>
    <w:p w:rsidR="00D85A25" w:rsidRPr="005529CA" w:rsidRDefault="00D85A25" w:rsidP="00D85A25">
      <w:pPr>
        <w:pStyle w:val="BodyText26"/>
        <w:tabs>
          <w:tab w:val="clear" w:pos="284"/>
          <w:tab w:val="left" w:pos="851"/>
          <w:tab w:val="left" w:pos="993"/>
        </w:tabs>
        <w:ind w:hanging="283"/>
        <w:rPr>
          <w:rFonts w:cs="Arial"/>
          <w:szCs w:val="22"/>
        </w:rPr>
      </w:pPr>
    </w:p>
    <w:p w:rsidR="00D85A25" w:rsidRPr="005529CA" w:rsidRDefault="00D85A25" w:rsidP="00D85A25">
      <w:pPr>
        <w:pStyle w:val="BodyText26"/>
        <w:numPr>
          <w:ilvl w:val="0"/>
          <w:numId w:val="20"/>
        </w:numPr>
        <w:tabs>
          <w:tab w:val="clear" w:pos="284"/>
          <w:tab w:val="clear" w:pos="720"/>
          <w:tab w:val="left" w:pos="851"/>
          <w:tab w:val="left" w:pos="993"/>
        </w:tabs>
        <w:ind w:left="284" w:hanging="283"/>
        <w:rPr>
          <w:rFonts w:cs="Arial"/>
          <w:szCs w:val="22"/>
        </w:rPr>
      </w:pPr>
      <w:r w:rsidRPr="005529CA">
        <w:rPr>
          <w:rFonts w:cs="Arial"/>
          <w:szCs w:val="22"/>
        </w:rPr>
        <w:t>V záležitostech neupravených touto Smlouvou se práva a povinnosti smluvních stran řídí Ob</w:t>
      </w:r>
      <w:r w:rsidR="00A66676">
        <w:rPr>
          <w:rFonts w:cs="Arial"/>
          <w:szCs w:val="22"/>
        </w:rPr>
        <w:t>čanským</w:t>
      </w:r>
      <w:r w:rsidRPr="005529CA">
        <w:rPr>
          <w:rFonts w:cs="Arial"/>
          <w:szCs w:val="22"/>
        </w:rPr>
        <w:t xml:space="preserve"> zákoníkem a dalšími obecně závaznými právními předpisy České republiky.</w:t>
      </w:r>
    </w:p>
    <w:p w:rsidR="00D85A25" w:rsidRPr="005529CA" w:rsidRDefault="00D85A25" w:rsidP="00D85A25">
      <w:pPr>
        <w:pStyle w:val="BodyText26"/>
        <w:tabs>
          <w:tab w:val="clear" w:pos="284"/>
          <w:tab w:val="left" w:pos="851"/>
          <w:tab w:val="left" w:pos="993"/>
        </w:tabs>
        <w:ind w:hanging="283"/>
        <w:rPr>
          <w:rFonts w:cs="Arial"/>
          <w:szCs w:val="22"/>
        </w:rPr>
      </w:pPr>
    </w:p>
    <w:p w:rsidR="00D85A25" w:rsidRPr="005529CA" w:rsidRDefault="00D85A25" w:rsidP="00D85A25">
      <w:pPr>
        <w:pStyle w:val="BodyText26"/>
        <w:numPr>
          <w:ilvl w:val="0"/>
          <w:numId w:val="20"/>
        </w:numPr>
        <w:tabs>
          <w:tab w:val="clear" w:pos="284"/>
          <w:tab w:val="clear" w:pos="720"/>
          <w:tab w:val="left" w:pos="851"/>
          <w:tab w:val="left" w:pos="993"/>
        </w:tabs>
        <w:ind w:left="284" w:hanging="283"/>
        <w:rPr>
          <w:rFonts w:cs="Arial"/>
          <w:szCs w:val="22"/>
        </w:rPr>
      </w:pPr>
      <w:r w:rsidRPr="005529CA">
        <w:rPr>
          <w:rFonts w:cs="Arial"/>
          <w:szCs w:val="22"/>
        </w:rPr>
        <w:t xml:space="preserve">Tato smlouva nabývá platnosti a účinnosti dnem jejího podpisu oprávněnými zástupci obou smluvních stran. Měnit nebo doplňovat text této smlouvy je možné jen formou písemných a očíslovaných dodatků podepsaných oběma smluvními stranami. </w:t>
      </w:r>
    </w:p>
    <w:p w:rsidR="00D85A25" w:rsidRPr="005529CA" w:rsidRDefault="00D85A25" w:rsidP="00D85A25">
      <w:pPr>
        <w:pStyle w:val="BodyText26"/>
        <w:tabs>
          <w:tab w:val="clear" w:pos="284"/>
          <w:tab w:val="left" w:pos="851"/>
          <w:tab w:val="left" w:pos="993"/>
        </w:tabs>
        <w:ind w:hanging="283"/>
        <w:rPr>
          <w:rFonts w:cs="Arial"/>
          <w:szCs w:val="22"/>
        </w:rPr>
      </w:pPr>
    </w:p>
    <w:p w:rsidR="00D85A25" w:rsidRPr="005529CA" w:rsidRDefault="00D85A25" w:rsidP="00D85A25">
      <w:pPr>
        <w:pStyle w:val="BodyText26"/>
        <w:numPr>
          <w:ilvl w:val="0"/>
          <w:numId w:val="20"/>
        </w:numPr>
        <w:tabs>
          <w:tab w:val="clear" w:pos="284"/>
          <w:tab w:val="clear" w:pos="720"/>
          <w:tab w:val="left" w:pos="851"/>
          <w:tab w:val="left" w:pos="993"/>
        </w:tabs>
        <w:ind w:left="284" w:hanging="283"/>
        <w:rPr>
          <w:rFonts w:cs="Arial"/>
          <w:szCs w:val="22"/>
        </w:rPr>
      </w:pPr>
      <w:r w:rsidRPr="005529CA">
        <w:rPr>
          <w:rFonts w:cs="Arial"/>
          <w:szCs w:val="22"/>
        </w:rPr>
        <w:t>Stane-li se jeden nebo více bodů smlouvy neplatnými, zůstávají ostatní body smlouvy v platnosti v plném znění a smluvní strany se zavazují k logickému doplnění Smlouvy.</w:t>
      </w:r>
    </w:p>
    <w:p w:rsidR="00D85A25" w:rsidRPr="005529CA" w:rsidRDefault="00D85A25" w:rsidP="00D85A25">
      <w:pPr>
        <w:pStyle w:val="BodyText26"/>
        <w:tabs>
          <w:tab w:val="clear" w:pos="284"/>
          <w:tab w:val="left" w:pos="851"/>
          <w:tab w:val="left" w:pos="993"/>
        </w:tabs>
        <w:ind w:hanging="283"/>
        <w:rPr>
          <w:rFonts w:cs="Arial"/>
          <w:szCs w:val="22"/>
        </w:rPr>
      </w:pPr>
    </w:p>
    <w:p w:rsidR="00D85A25" w:rsidRPr="005529CA" w:rsidRDefault="00D85A25" w:rsidP="001E5962">
      <w:pPr>
        <w:pStyle w:val="BodyText26"/>
        <w:numPr>
          <w:ilvl w:val="0"/>
          <w:numId w:val="20"/>
        </w:numPr>
        <w:tabs>
          <w:tab w:val="clear" w:pos="284"/>
          <w:tab w:val="clear" w:pos="720"/>
          <w:tab w:val="left" w:pos="426"/>
          <w:tab w:val="left" w:pos="993"/>
        </w:tabs>
        <w:ind w:left="284" w:hanging="283"/>
        <w:rPr>
          <w:rFonts w:cs="Arial"/>
          <w:szCs w:val="22"/>
        </w:rPr>
      </w:pPr>
      <w:r>
        <w:rPr>
          <w:rFonts w:cs="Arial"/>
          <w:color w:val="000000"/>
        </w:rPr>
        <w:t>Smluvní strany se zavazují řešit případné spory prvotně dohodou. Pro případné soudní spory se zakládá příslušnost soudů ČR, rozhodným právem je právo ČR.</w:t>
      </w:r>
    </w:p>
    <w:p w:rsidR="00D85A25" w:rsidRPr="005529CA" w:rsidRDefault="00D85A25" w:rsidP="00D85A25">
      <w:pPr>
        <w:pStyle w:val="BodyText26"/>
        <w:tabs>
          <w:tab w:val="clear" w:pos="284"/>
          <w:tab w:val="left" w:pos="851"/>
          <w:tab w:val="left" w:pos="993"/>
        </w:tabs>
        <w:ind w:firstLine="0"/>
        <w:rPr>
          <w:rFonts w:cs="Arial"/>
          <w:szCs w:val="22"/>
        </w:rPr>
      </w:pPr>
    </w:p>
    <w:p w:rsidR="00D85A25" w:rsidRDefault="00D85A25" w:rsidP="00D85A25">
      <w:pPr>
        <w:pStyle w:val="BodyText26"/>
        <w:numPr>
          <w:ilvl w:val="0"/>
          <w:numId w:val="20"/>
        </w:numPr>
        <w:tabs>
          <w:tab w:val="clear" w:pos="284"/>
          <w:tab w:val="clear" w:pos="720"/>
          <w:tab w:val="left" w:pos="426"/>
          <w:tab w:val="left" w:pos="993"/>
        </w:tabs>
        <w:ind w:left="284" w:hanging="283"/>
        <w:rPr>
          <w:rFonts w:cs="Arial"/>
          <w:szCs w:val="22"/>
        </w:rPr>
      </w:pPr>
      <w:r w:rsidRPr="005529CA">
        <w:rPr>
          <w:rFonts w:cs="Arial"/>
          <w:szCs w:val="22"/>
        </w:rPr>
        <w:t xml:space="preserve">Nedílnou součástí Smlouvy jsou tyto přílohy: </w:t>
      </w:r>
    </w:p>
    <w:p w:rsidR="00062F54" w:rsidRDefault="00062F54" w:rsidP="00AE45FD">
      <w:pPr>
        <w:pStyle w:val="BodyText26"/>
        <w:tabs>
          <w:tab w:val="clear" w:pos="284"/>
          <w:tab w:val="left" w:pos="426"/>
          <w:tab w:val="left" w:pos="993"/>
        </w:tabs>
        <w:ind w:left="720" w:firstLine="0"/>
        <w:rPr>
          <w:rFonts w:cs="Arial"/>
          <w:szCs w:val="22"/>
        </w:rPr>
      </w:pPr>
    </w:p>
    <w:p w:rsidR="00062F54" w:rsidRPr="005529CA" w:rsidRDefault="00062F54" w:rsidP="00AE45FD">
      <w:pPr>
        <w:pStyle w:val="BodyText26"/>
        <w:tabs>
          <w:tab w:val="clear" w:pos="284"/>
          <w:tab w:val="left" w:pos="426"/>
          <w:tab w:val="left" w:pos="993"/>
        </w:tabs>
        <w:rPr>
          <w:rFonts w:cs="Arial"/>
          <w:szCs w:val="22"/>
        </w:rPr>
      </w:pPr>
    </w:p>
    <w:p w:rsidR="00D85A25" w:rsidRPr="005529CA" w:rsidRDefault="00D85A25" w:rsidP="00D85A25">
      <w:pPr>
        <w:pStyle w:val="BodyText26"/>
        <w:tabs>
          <w:tab w:val="clear" w:pos="284"/>
          <w:tab w:val="left" w:pos="851"/>
          <w:tab w:val="left" w:pos="993"/>
        </w:tabs>
        <w:ind w:hanging="283"/>
        <w:jc w:val="left"/>
        <w:rPr>
          <w:rFonts w:cs="Arial"/>
          <w:szCs w:val="22"/>
        </w:rPr>
      </w:pPr>
      <w:r w:rsidRPr="005529CA">
        <w:rPr>
          <w:rFonts w:cs="Arial"/>
          <w:szCs w:val="22"/>
        </w:rPr>
        <w:tab/>
      </w:r>
      <w:r w:rsidRPr="005529CA">
        <w:rPr>
          <w:rFonts w:cs="Arial"/>
          <w:b/>
          <w:szCs w:val="22"/>
        </w:rPr>
        <w:t>Příloha č. 1</w:t>
      </w:r>
      <w:r>
        <w:rPr>
          <w:rFonts w:cs="Arial"/>
          <w:b/>
          <w:szCs w:val="22"/>
        </w:rPr>
        <w:t>:</w:t>
      </w:r>
      <w:r>
        <w:rPr>
          <w:rFonts w:cs="Arial"/>
          <w:szCs w:val="22"/>
        </w:rPr>
        <w:t xml:space="preserve"> </w:t>
      </w:r>
      <w:r>
        <w:rPr>
          <w:rFonts w:cs="Arial"/>
          <w:szCs w:val="22"/>
        </w:rPr>
        <w:tab/>
      </w:r>
      <w:r w:rsidRPr="005529CA">
        <w:rPr>
          <w:rFonts w:cs="Arial"/>
          <w:szCs w:val="22"/>
        </w:rPr>
        <w:t xml:space="preserve">Technická specifikace </w:t>
      </w:r>
    </w:p>
    <w:p w:rsidR="00D85A25" w:rsidRPr="005529CA" w:rsidRDefault="00D85A25" w:rsidP="00D85A25">
      <w:pPr>
        <w:spacing w:line="276" w:lineRule="auto"/>
        <w:ind w:left="2127" w:hanging="1843"/>
        <w:jc w:val="both"/>
        <w:rPr>
          <w:rFonts w:ascii="Arial" w:hAnsi="Arial" w:cs="Arial"/>
          <w:sz w:val="22"/>
          <w:szCs w:val="22"/>
        </w:rPr>
      </w:pPr>
      <w:r w:rsidRPr="005529CA">
        <w:rPr>
          <w:rFonts w:ascii="Arial" w:hAnsi="Arial" w:cs="Arial"/>
          <w:b/>
          <w:sz w:val="22"/>
          <w:szCs w:val="22"/>
        </w:rPr>
        <w:t xml:space="preserve">Příloha </w:t>
      </w:r>
      <w:r>
        <w:rPr>
          <w:rFonts w:ascii="Arial" w:hAnsi="Arial" w:cs="Arial"/>
          <w:b/>
          <w:sz w:val="22"/>
          <w:szCs w:val="22"/>
        </w:rPr>
        <w:t xml:space="preserve">č. </w:t>
      </w:r>
      <w:r w:rsidRPr="005529CA">
        <w:rPr>
          <w:rFonts w:ascii="Arial" w:hAnsi="Arial" w:cs="Arial"/>
          <w:b/>
          <w:sz w:val="22"/>
          <w:szCs w:val="22"/>
        </w:rPr>
        <w:t>2:</w:t>
      </w:r>
      <w:r w:rsidRPr="005529CA">
        <w:rPr>
          <w:rFonts w:ascii="Arial" w:hAnsi="Arial" w:cs="Arial"/>
          <w:sz w:val="22"/>
          <w:szCs w:val="22"/>
        </w:rPr>
        <w:t xml:space="preserve"> </w:t>
      </w:r>
      <w:r>
        <w:rPr>
          <w:rFonts w:ascii="Arial" w:hAnsi="Arial" w:cs="Arial"/>
          <w:sz w:val="22"/>
          <w:szCs w:val="22"/>
        </w:rPr>
        <w:tab/>
      </w:r>
      <w:r w:rsidRPr="005529CA">
        <w:rPr>
          <w:rFonts w:ascii="Arial" w:hAnsi="Arial" w:cs="Arial"/>
          <w:sz w:val="22"/>
          <w:szCs w:val="22"/>
        </w:rPr>
        <w:t xml:space="preserve">Nabídka Zhotovitele podaná v rámci zadávacího </w:t>
      </w:r>
      <w:r w:rsidRPr="000318FA">
        <w:rPr>
          <w:rFonts w:ascii="Arial" w:hAnsi="Arial" w:cs="Arial"/>
          <w:sz w:val="22"/>
          <w:szCs w:val="22"/>
        </w:rPr>
        <w:t xml:space="preserve">řízení VR </w:t>
      </w:r>
      <w:del w:id="27" w:author="Dolecek" w:date="2014-08-12T08:52:00Z">
        <w:r w:rsidRPr="000318FA" w:rsidDel="00763FFE">
          <w:rPr>
            <w:rFonts w:ascii="Arial" w:hAnsi="Arial" w:cs="Arial"/>
            <w:sz w:val="22"/>
            <w:szCs w:val="22"/>
          </w:rPr>
          <w:delText>67</w:delText>
        </w:r>
        <w:r w:rsidR="00602C04" w:rsidDel="00763FFE">
          <w:rPr>
            <w:rFonts w:ascii="Arial" w:hAnsi="Arial" w:cs="Arial"/>
            <w:sz w:val="22"/>
            <w:szCs w:val="22"/>
          </w:rPr>
          <w:delText>A</w:delText>
        </w:r>
      </w:del>
      <w:ins w:id="28" w:author="Dolecek" w:date="2014-08-12T08:52:00Z">
        <w:r w:rsidR="00763FFE">
          <w:rPr>
            <w:rFonts w:ascii="Arial" w:hAnsi="Arial" w:cs="Arial"/>
            <w:sz w:val="22"/>
            <w:szCs w:val="22"/>
          </w:rPr>
          <w:t>67B</w:t>
        </w:r>
      </w:ins>
      <w:r w:rsidRPr="000318FA">
        <w:rPr>
          <w:rFonts w:ascii="Arial" w:hAnsi="Arial" w:cs="Arial"/>
          <w:sz w:val="22"/>
          <w:szCs w:val="22"/>
        </w:rPr>
        <w:t xml:space="preserve"> Dodávka řidičského simulátoru pro Dopravní </w:t>
      </w:r>
      <w:proofErr w:type="spellStart"/>
      <w:r w:rsidRPr="000318FA">
        <w:rPr>
          <w:rFonts w:ascii="Arial" w:hAnsi="Arial" w:cs="Arial"/>
          <w:sz w:val="22"/>
          <w:szCs w:val="22"/>
        </w:rPr>
        <w:t>VaV</w:t>
      </w:r>
      <w:proofErr w:type="spellEnd"/>
      <w:r w:rsidRPr="000318FA">
        <w:rPr>
          <w:rFonts w:ascii="Arial" w:hAnsi="Arial" w:cs="Arial"/>
          <w:sz w:val="22"/>
          <w:szCs w:val="22"/>
        </w:rPr>
        <w:t xml:space="preserve"> centrum</w:t>
      </w:r>
      <w:r w:rsidRPr="005529CA">
        <w:rPr>
          <w:rFonts w:ascii="Arial" w:hAnsi="Arial" w:cs="Arial"/>
          <w:sz w:val="22"/>
          <w:szCs w:val="22"/>
        </w:rPr>
        <w:t xml:space="preserve"> </w:t>
      </w:r>
    </w:p>
    <w:p w:rsidR="00D85A25" w:rsidRPr="005529CA" w:rsidRDefault="00D85A25" w:rsidP="00D85A25">
      <w:pPr>
        <w:spacing w:line="276" w:lineRule="auto"/>
        <w:ind w:firstLine="284"/>
        <w:jc w:val="both"/>
        <w:rPr>
          <w:rFonts w:ascii="Arial" w:hAnsi="Arial" w:cs="Arial"/>
          <w:sz w:val="22"/>
          <w:szCs w:val="22"/>
        </w:rPr>
      </w:pPr>
      <w:r w:rsidRPr="005529CA">
        <w:rPr>
          <w:rFonts w:ascii="Arial" w:hAnsi="Arial" w:cs="Arial"/>
          <w:b/>
          <w:sz w:val="22"/>
          <w:szCs w:val="22"/>
        </w:rPr>
        <w:t xml:space="preserve">Příloha </w:t>
      </w:r>
      <w:r>
        <w:rPr>
          <w:rFonts w:ascii="Arial" w:hAnsi="Arial" w:cs="Arial"/>
          <w:b/>
          <w:sz w:val="22"/>
          <w:szCs w:val="22"/>
        </w:rPr>
        <w:t xml:space="preserve">č. </w:t>
      </w:r>
      <w:r w:rsidRPr="005529CA">
        <w:rPr>
          <w:rFonts w:ascii="Arial" w:hAnsi="Arial" w:cs="Arial"/>
          <w:b/>
          <w:sz w:val="22"/>
          <w:szCs w:val="22"/>
        </w:rPr>
        <w:t>3:</w:t>
      </w:r>
      <w:r w:rsidRPr="005529CA">
        <w:rPr>
          <w:rFonts w:ascii="Arial" w:hAnsi="Arial" w:cs="Arial"/>
          <w:sz w:val="22"/>
          <w:szCs w:val="22"/>
        </w:rPr>
        <w:t xml:space="preserve"> </w:t>
      </w:r>
      <w:r>
        <w:rPr>
          <w:rFonts w:ascii="Arial" w:hAnsi="Arial" w:cs="Arial"/>
          <w:sz w:val="22"/>
          <w:szCs w:val="22"/>
        </w:rPr>
        <w:tab/>
      </w:r>
      <w:r w:rsidRPr="005529CA">
        <w:rPr>
          <w:rFonts w:ascii="Arial" w:hAnsi="Arial" w:cs="Arial"/>
          <w:sz w:val="22"/>
          <w:szCs w:val="22"/>
        </w:rPr>
        <w:t>Seznam subdodavatelů nebo specifikace prací jednotlivých dodavatelů</w:t>
      </w:r>
    </w:p>
    <w:p w:rsidR="00D85A25" w:rsidRPr="005529CA" w:rsidRDefault="00D85A25" w:rsidP="00D85A25">
      <w:pPr>
        <w:pStyle w:val="BodyText26"/>
        <w:tabs>
          <w:tab w:val="clear" w:pos="284"/>
          <w:tab w:val="left" w:pos="851"/>
          <w:tab w:val="left" w:pos="993"/>
        </w:tabs>
        <w:ind w:hanging="283"/>
        <w:rPr>
          <w:rFonts w:cs="Arial"/>
          <w:szCs w:val="22"/>
        </w:rPr>
      </w:pPr>
    </w:p>
    <w:p w:rsidR="00D85A25" w:rsidRPr="005529CA" w:rsidRDefault="00D85A25" w:rsidP="00D85A25">
      <w:pPr>
        <w:pStyle w:val="BodyText26"/>
        <w:numPr>
          <w:ilvl w:val="0"/>
          <w:numId w:val="20"/>
        </w:numPr>
        <w:tabs>
          <w:tab w:val="clear" w:pos="284"/>
          <w:tab w:val="clear" w:pos="720"/>
          <w:tab w:val="left" w:pos="426"/>
          <w:tab w:val="left" w:pos="993"/>
        </w:tabs>
        <w:ind w:left="284" w:hanging="283"/>
        <w:rPr>
          <w:rFonts w:cs="Arial"/>
          <w:szCs w:val="22"/>
        </w:rPr>
      </w:pPr>
      <w:r w:rsidRPr="005529CA">
        <w:rPr>
          <w:rFonts w:cs="Arial"/>
          <w:szCs w:val="22"/>
        </w:rPr>
        <w:t>Tato Smlouva je vyhotovena v</w:t>
      </w:r>
      <w:r>
        <w:rPr>
          <w:rFonts w:cs="Arial"/>
          <w:szCs w:val="22"/>
        </w:rPr>
        <w:t>e</w:t>
      </w:r>
      <w:r w:rsidRPr="005529CA">
        <w:rPr>
          <w:rFonts w:cs="Arial"/>
          <w:szCs w:val="22"/>
        </w:rPr>
        <w:t xml:space="preserve"> </w:t>
      </w:r>
      <w:r>
        <w:rPr>
          <w:rFonts w:cs="Arial"/>
          <w:szCs w:val="22"/>
        </w:rPr>
        <w:t>4</w:t>
      </w:r>
      <w:r w:rsidRPr="005529CA">
        <w:rPr>
          <w:rFonts w:cs="Arial"/>
          <w:szCs w:val="22"/>
        </w:rPr>
        <w:t xml:space="preserve"> vyhotoveních, s platností originálu, z nichž Objednatel obdrží </w:t>
      </w:r>
      <w:r>
        <w:rPr>
          <w:rFonts w:cs="Arial"/>
          <w:szCs w:val="22"/>
        </w:rPr>
        <w:t>2</w:t>
      </w:r>
      <w:r w:rsidRPr="005529CA">
        <w:rPr>
          <w:rFonts w:cs="Arial"/>
          <w:szCs w:val="22"/>
        </w:rPr>
        <w:t xml:space="preserve"> vyhotovení a Zhotovitel </w:t>
      </w:r>
      <w:r>
        <w:rPr>
          <w:rFonts w:cs="Arial"/>
          <w:szCs w:val="22"/>
        </w:rPr>
        <w:t>2</w:t>
      </w:r>
      <w:r w:rsidRPr="005529CA">
        <w:rPr>
          <w:rFonts w:cs="Arial"/>
          <w:szCs w:val="22"/>
        </w:rPr>
        <w:t xml:space="preserve"> vyhotovení.</w:t>
      </w:r>
    </w:p>
    <w:p w:rsidR="00D85A25" w:rsidRPr="005529CA" w:rsidRDefault="00D85A25" w:rsidP="00D85A25">
      <w:pPr>
        <w:jc w:val="both"/>
        <w:rPr>
          <w:rFonts w:ascii="Arial" w:hAnsi="Arial" w:cs="Arial"/>
          <w:sz w:val="22"/>
          <w:szCs w:val="22"/>
        </w:rPr>
      </w:pPr>
    </w:p>
    <w:p w:rsidR="00D85A25" w:rsidRDefault="00D85A25" w:rsidP="00D85A25">
      <w:pPr>
        <w:jc w:val="both"/>
        <w:rPr>
          <w:rFonts w:ascii="Arial" w:hAnsi="Arial" w:cs="Arial"/>
          <w:sz w:val="22"/>
          <w:szCs w:val="22"/>
        </w:rPr>
      </w:pPr>
    </w:p>
    <w:p w:rsidR="00AE45FD" w:rsidRPr="005529CA" w:rsidRDefault="00AE45FD" w:rsidP="00D85A25">
      <w:pPr>
        <w:jc w:val="both"/>
        <w:rPr>
          <w:rFonts w:ascii="Arial" w:hAnsi="Arial" w:cs="Arial"/>
          <w:sz w:val="22"/>
          <w:szCs w:val="22"/>
        </w:rPr>
      </w:pPr>
      <w:r>
        <w:rPr>
          <w:rFonts w:ascii="Arial" w:hAnsi="Arial" w:cs="Arial"/>
          <w:sz w:val="22"/>
          <w:szCs w:val="22"/>
        </w:rPr>
        <w:t>Za Objednatele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Za Zhotovitele</w:t>
      </w:r>
    </w:p>
    <w:p w:rsidR="00D85A25" w:rsidRPr="005529CA" w:rsidRDefault="00D85A25" w:rsidP="00D85A25">
      <w:pPr>
        <w:jc w:val="both"/>
        <w:rPr>
          <w:rFonts w:ascii="Arial" w:hAnsi="Arial" w:cs="Arial"/>
          <w:sz w:val="22"/>
          <w:szCs w:val="22"/>
        </w:rPr>
      </w:pPr>
    </w:p>
    <w:p w:rsidR="00D85A25" w:rsidRPr="005529CA" w:rsidRDefault="00D85A25" w:rsidP="000104E2">
      <w:pPr>
        <w:jc w:val="both"/>
        <w:rPr>
          <w:rFonts w:ascii="Arial" w:hAnsi="Arial" w:cs="Arial"/>
          <w:sz w:val="22"/>
          <w:szCs w:val="22"/>
        </w:rPr>
      </w:pPr>
      <w:proofErr w:type="gramStart"/>
      <w:r w:rsidRPr="005529CA">
        <w:rPr>
          <w:rFonts w:ascii="Arial" w:hAnsi="Arial" w:cs="Arial"/>
          <w:sz w:val="22"/>
          <w:szCs w:val="22"/>
        </w:rPr>
        <w:t>V  ................. dne</w:t>
      </w:r>
      <w:proofErr w:type="gramEnd"/>
      <w:r w:rsidRPr="005529CA">
        <w:rPr>
          <w:rFonts w:ascii="Arial" w:hAnsi="Arial" w:cs="Arial"/>
          <w:sz w:val="22"/>
          <w:szCs w:val="22"/>
        </w:rPr>
        <w:t xml:space="preserve"> ........................          </w:t>
      </w:r>
      <w:r w:rsidRPr="005529CA">
        <w:rPr>
          <w:rFonts w:ascii="Arial" w:hAnsi="Arial" w:cs="Arial"/>
          <w:sz w:val="22"/>
          <w:szCs w:val="22"/>
        </w:rPr>
        <w:tab/>
      </w:r>
      <w:r w:rsidR="000104E2">
        <w:rPr>
          <w:rFonts w:ascii="Arial" w:hAnsi="Arial" w:cs="Arial"/>
          <w:sz w:val="22"/>
          <w:szCs w:val="22"/>
        </w:rPr>
        <w:tab/>
      </w:r>
      <w:r w:rsidRPr="005529CA">
        <w:rPr>
          <w:rFonts w:ascii="Arial" w:hAnsi="Arial" w:cs="Arial"/>
          <w:sz w:val="22"/>
          <w:szCs w:val="22"/>
        </w:rPr>
        <w:t xml:space="preserve">V  ................. dne ........................           </w:t>
      </w:r>
    </w:p>
    <w:p w:rsidR="00D85A25" w:rsidRPr="005529CA" w:rsidRDefault="00D85A25" w:rsidP="00D85A25">
      <w:pPr>
        <w:jc w:val="both"/>
        <w:rPr>
          <w:rFonts w:ascii="Arial" w:hAnsi="Arial" w:cs="Arial"/>
          <w:sz w:val="22"/>
          <w:szCs w:val="22"/>
        </w:rPr>
      </w:pPr>
    </w:p>
    <w:p w:rsidR="00D85A25" w:rsidRPr="005529CA" w:rsidRDefault="00D85A25" w:rsidP="00D85A25">
      <w:pPr>
        <w:jc w:val="both"/>
        <w:rPr>
          <w:rFonts w:ascii="Arial" w:hAnsi="Arial" w:cs="Arial"/>
          <w:sz w:val="22"/>
          <w:szCs w:val="22"/>
        </w:rPr>
      </w:pPr>
    </w:p>
    <w:p w:rsidR="00D85A25" w:rsidRPr="005529CA" w:rsidRDefault="00D85A25" w:rsidP="00D85A25">
      <w:pPr>
        <w:jc w:val="both"/>
        <w:rPr>
          <w:rFonts w:ascii="Arial" w:hAnsi="Arial" w:cs="Arial"/>
          <w:sz w:val="22"/>
          <w:szCs w:val="22"/>
        </w:rPr>
      </w:pPr>
      <w:r w:rsidRPr="005529CA">
        <w:rPr>
          <w:rFonts w:ascii="Arial" w:hAnsi="Arial" w:cs="Arial"/>
          <w:sz w:val="22"/>
          <w:szCs w:val="22"/>
        </w:rPr>
        <w:t xml:space="preserve">                                                                                             </w:t>
      </w:r>
      <w:r w:rsidRPr="005529CA">
        <w:rPr>
          <w:rFonts w:ascii="Arial" w:hAnsi="Arial" w:cs="Arial"/>
          <w:sz w:val="22"/>
          <w:szCs w:val="22"/>
        </w:rPr>
        <w:tab/>
      </w:r>
    </w:p>
    <w:p w:rsidR="00D85A25" w:rsidRPr="005529CA" w:rsidRDefault="00D85A25" w:rsidP="00D85A25">
      <w:pPr>
        <w:rPr>
          <w:rFonts w:ascii="Arial" w:hAnsi="Arial" w:cs="Arial"/>
          <w:sz w:val="22"/>
          <w:szCs w:val="22"/>
        </w:rPr>
      </w:pPr>
      <w:r w:rsidRPr="005529CA">
        <w:rPr>
          <w:rFonts w:ascii="Arial" w:hAnsi="Arial" w:cs="Arial"/>
          <w:sz w:val="22"/>
          <w:szCs w:val="22"/>
        </w:rPr>
        <w:t>………………………………………..</w:t>
      </w:r>
      <w:r w:rsidRPr="005529CA">
        <w:rPr>
          <w:rFonts w:ascii="Arial" w:hAnsi="Arial" w:cs="Arial"/>
          <w:sz w:val="22"/>
          <w:szCs w:val="22"/>
        </w:rPr>
        <w:tab/>
      </w:r>
      <w:r w:rsidRPr="005529CA">
        <w:rPr>
          <w:rFonts w:ascii="Arial" w:hAnsi="Arial" w:cs="Arial"/>
          <w:sz w:val="22"/>
          <w:szCs w:val="22"/>
        </w:rPr>
        <w:tab/>
        <w:t xml:space="preserve">             ………………………………………..</w:t>
      </w:r>
    </w:p>
    <w:p w:rsidR="00D85A25" w:rsidRDefault="00D85A25" w:rsidP="00D85A25">
      <w:pPr>
        <w:rPr>
          <w:rFonts w:ascii="Arial" w:hAnsi="Arial" w:cs="Arial"/>
          <w:sz w:val="22"/>
          <w:szCs w:val="22"/>
        </w:rPr>
      </w:pPr>
      <w:r w:rsidRPr="005529CA">
        <w:rPr>
          <w:rFonts w:ascii="Arial" w:hAnsi="Arial" w:cs="Arial"/>
          <w:sz w:val="22"/>
          <w:szCs w:val="22"/>
        </w:rPr>
        <w:t>prof. Ing. Karel Pospíšil, Ph.D., MBA</w:t>
      </w:r>
    </w:p>
    <w:p w:rsidR="008E1146" w:rsidRDefault="00AE45FD">
      <w:r>
        <w:rPr>
          <w:rFonts w:ascii="Arial" w:hAnsi="Arial" w:cs="Arial"/>
          <w:sz w:val="22"/>
          <w:szCs w:val="22"/>
        </w:rPr>
        <w:t>ředitel</w:t>
      </w:r>
    </w:p>
    <w:sectPr w:rsidR="008E1146" w:rsidSect="000F4FC5">
      <w:headerReference w:type="default" r:id="rId10"/>
      <w:footerReference w:type="even" r:id="rId11"/>
      <w:footerReference w:type="default" r:id="rId12"/>
      <w:headerReference w:type="first" r:id="rId13"/>
      <w:footerReference w:type="first" r:id="rId1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3EF" w:rsidRDefault="00E203EF">
      <w:r>
        <w:separator/>
      </w:r>
    </w:p>
  </w:endnote>
  <w:endnote w:type="continuationSeparator" w:id="0">
    <w:p w:rsidR="00E203EF" w:rsidRDefault="00E20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FC5" w:rsidRDefault="000F4FC5" w:rsidP="000F4FC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0F4FC5" w:rsidRDefault="000F4FC5" w:rsidP="000F4FC5">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FC5" w:rsidRPr="003D4745" w:rsidRDefault="000F4FC5">
    <w:pPr>
      <w:pStyle w:val="Zpat"/>
      <w:jc w:val="center"/>
    </w:pPr>
    <w:r w:rsidRPr="003D4745">
      <w:t xml:space="preserve">Stránka </w:t>
    </w:r>
    <w:r w:rsidRPr="003D4745">
      <w:fldChar w:fldCharType="begin"/>
    </w:r>
    <w:r w:rsidRPr="003D4745">
      <w:instrText>PAGE</w:instrText>
    </w:r>
    <w:r w:rsidRPr="003D4745">
      <w:fldChar w:fldCharType="separate"/>
    </w:r>
    <w:r w:rsidR="000C5791">
      <w:rPr>
        <w:noProof/>
      </w:rPr>
      <w:t>15</w:t>
    </w:r>
    <w:r w:rsidRPr="003D4745">
      <w:fldChar w:fldCharType="end"/>
    </w:r>
    <w:r w:rsidRPr="003D4745">
      <w:t xml:space="preserve"> z </w:t>
    </w:r>
    <w:r w:rsidRPr="003D4745">
      <w:fldChar w:fldCharType="begin"/>
    </w:r>
    <w:r w:rsidRPr="003D4745">
      <w:instrText>NUMPAGES</w:instrText>
    </w:r>
    <w:r w:rsidRPr="003D4745">
      <w:fldChar w:fldCharType="separate"/>
    </w:r>
    <w:r w:rsidR="000C5791">
      <w:rPr>
        <w:noProof/>
      </w:rPr>
      <w:t>15</w:t>
    </w:r>
    <w:r w:rsidRPr="003D4745">
      <w:fldChar w:fldCharType="end"/>
    </w:r>
  </w:p>
  <w:p w:rsidR="000F4FC5" w:rsidRPr="00EC7F17" w:rsidRDefault="000F4FC5" w:rsidP="000F4FC5">
    <w:pPr>
      <w:pStyle w:val="Zpa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FC5" w:rsidRDefault="000F4FC5" w:rsidP="000F4FC5">
    <w:pPr>
      <w:pStyle w:val="Zpat"/>
      <w:framePr w:wrap="around" w:vAnchor="text" w:hAnchor="margin" w:y="1"/>
      <w:rPr>
        <w:rStyle w:val="slostrnky"/>
      </w:rPr>
    </w:pPr>
  </w:p>
  <w:p w:rsidR="000F4FC5" w:rsidRDefault="000F4FC5" w:rsidP="000F4FC5">
    <w:pPr>
      <w:pStyle w:val="Zpat"/>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3EF" w:rsidRDefault="00E203EF">
      <w:r>
        <w:separator/>
      </w:r>
    </w:p>
  </w:footnote>
  <w:footnote w:type="continuationSeparator" w:id="0">
    <w:p w:rsidR="00E203EF" w:rsidRDefault="00E203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FC5" w:rsidRDefault="000F4FC5" w:rsidP="000F4FC5">
    <w:pPr>
      <w:pStyle w:val="Zpat"/>
      <w:jc w:val="center"/>
    </w:pPr>
    <w:r>
      <w:rPr>
        <w:noProof/>
      </w:rPr>
      <w:drawing>
        <wp:inline distT="0" distB="0" distL="0" distR="0" wp14:anchorId="3395225E" wp14:editId="7B543D06">
          <wp:extent cx="4716000" cy="1118004"/>
          <wp:effectExtent l="0" t="0" r="0" b="6350"/>
          <wp:docPr id="5" name="Obrázek 5" descr="logolink_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link_barv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6000" cy="1118004"/>
                  </a:xfrm>
                  <a:prstGeom prst="rect">
                    <a:avLst/>
                  </a:prstGeom>
                  <a:noFill/>
                  <a:ln>
                    <a:noFill/>
                  </a:ln>
                </pic:spPr>
              </pic:pic>
            </a:graphicData>
          </a:graphic>
        </wp:inline>
      </w:drawing>
    </w:r>
  </w:p>
  <w:p w:rsidR="000F4FC5" w:rsidRDefault="000F4FC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FC5" w:rsidRDefault="00037F6F" w:rsidP="00037F6F">
    <w:pPr>
      <w:pStyle w:val="Zhlav"/>
      <w:jc w:val="center"/>
    </w:pPr>
    <w:r>
      <w:rPr>
        <w:noProof/>
      </w:rPr>
      <w:drawing>
        <wp:inline distT="0" distB="0" distL="0" distR="0" wp14:anchorId="60998150" wp14:editId="7C02C1E9">
          <wp:extent cx="5695950" cy="1333500"/>
          <wp:effectExtent l="0" t="0" r="0" b="0"/>
          <wp:docPr id="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1333500"/>
                  </a:xfrm>
                  <a:prstGeom prst="rect">
                    <a:avLst/>
                  </a:prstGeom>
                  <a:noFill/>
                  <a:ln>
                    <a:noFill/>
                  </a:ln>
                </pic:spPr>
              </pic:pic>
            </a:graphicData>
          </a:graphic>
        </wp:inline>
      </w:drawing>
    </w:r>
  </w:p>
  <w:p w:rsidR="000F4FC5" w:rsidRPr="009F435F" w:rsidRDefault="000F4FC5" w:rsidP="000F4FC5">
    <w:pPr>
      <w:rPr>
        <w:bCs/>
        <w:highlight w:val="yellow"/>
      </w:rPr>
    </w:pPr>
  </w:p>
  <w:p w:rsidR="000F4FC5" w:rsidRPr="00156510" w:rsidRDefault="000F4FC5" w:rsidP="000F4FC5">
    <w:pPr>
      <w:jc w:val="right"/>
      <w:rPr>
        <w:bCs/>
      </w:rPr>
    </w:pPr>
  </w:p>
  <w:p w:rsidR="000F4FC5" w:rsidRPr="00156510" w:rsidRDefault="000F4FC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6"/>
    <w:lvl w:ilvl="0">
      <w:start w:val="2"/>
      <w:numFmt w:val="decimal"/>
      <w:lvlText w:val="%1."/>
      <w:lvlJc w:val="left"/>
      <w:pPr>
        <w:tabs>
          <w:tab w:val="num" w:pos="502"/>
        </w:tabs>
        <w:ind w:left="502" w:hanging="360"/>
      </w:pPr>
    </w:lvl>
  </w:abstractNum>
  <w:abstractNum w:abstractNumId="1">
    <w:nsid w:val="00000008"/>
    <w:multiLevelType w:val="multilevel"/>
    <w:tmpl w:val="00000008"/>
    <w:name w:val="WW8Num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000000A"/>
    <w:multiLevelType w:val="singleLevel"/>
    <w:tmpl w:val="0000000A"/>
    <w:name w:val="WW8Num9"/>
    <w:lvl w:ilvl="0">
      <w:start w:val="1"/>
      <w:numFmt w:val="decimal"/>
      <w:lvlText w:val="%1."/>
      <w:lvlJc w:val="left"/>
      <w:pPr>
        <w:tabs>
          <w:tab w:val="num" w:pos="786"/>
        </w:tabs>
        <w:ind w:left="786" w:hanging="360"/>
      </w:pPr>
    </w:lvl>
  </w:abstractNum>
  <w:abstractNum w:abstractNumId="3">
    <w:nsid w:val="0000000C"/>
    <w:multiLevelType w:val="multilevel"/>
    <w:tmpl w:val="FA540094"/>
    <w:name w:val="WW8Num11"/>
    <w:lvl w:ilvl="0">
      <w:start w:val="1"/>
      <w:numFmt w:val="decimal"/>
      <w:lvlText w:val="%1."/>
      <w:lvlJc w:val="left"/>
      <w:pPr>
        <w:tabs>
          <w:tab w:val="num" w:pos="720"/>
        </w:tabs>
        <w:ind w:left="72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000000D"/>
    <w:multiLevelType w:val="singleLevel"/>
    <w:tmpl w:val="0000000D"/>
    <w:name w:val="WW8Num12"/>
    <w:lvl w:ilvl="0">
      <w:start w:val="1"/>
      <w:numFmt w:val="decimal"/>
      <w:lvlText w:val="%1."/>
      <w:lvlJc w:val="left"/>
      <w:pPr>
        <w:tabs>
          <w:tab w:val="num" w:pos="720"/>
        </w:tabs>
        <w:ind w:left="720" w:hanging="360"/>
      </w:pPr>
    </w:lvl>
  </w:abstractNum>
  <w:abstractNum w:abstractNumId="5">
    <w:nsid w:val="0000000E"/>
    <w:multiLevelType w:val="multilevel"/>
    <w:tmpl w:val="0000000E"/>
    <w:name w:val="WW8Num13"/>
    <w:lvl w:ilvl="0">
      <w:start w:val="1"/>
      <w:numFmt w:val="decimal"/>
      <w:lvlText w:val="%1."/>
      <w:lvlJc w:val="left"/>
      <w:pPr>
        <w:tabs>
          <w:tab w:val="num" w:pos="360"/>
        </w:tabs>
        <w:ind w:left="360" w:hanging="360"/>
      </w:pPr>
      <w:rPr>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13"/>
    <w:multiLevelType w:val="singleLevel"/>
    <w:tmpl w:val="5FFA7762"/>
    <w:name w:val="WW8Num18"/>
    <w:lvl w:ilvl="0">
      <w:start w:val="1"/>
      <w:numFmt w:val="decimal"/>
      <w:lvlText w:val="%1. "/>
      <w:lvlJc w:val="left"/>
      <w:pPr>
        <w:tabs>
          <w:tab w:val="num" w:pos="0"/>
        </w:tabs>
        <w:ind w:left="283" w:hanging="283"/>
      </w:pPr>
      <w:rPr>
        <w:rFonts w:ascii="Arial" w:hAnsi="Arial" w:cs="Arial" w:hint="default"/>
        <w:b w:val="0"/>
        <w:i w:val="0"/>
        <w:sz w:val="22"/>
      </w:rPr>
    </w:lvl>
  </w:abstractNum>
  <w:abstractNum w:abstractNumId="7">
    <w:nsid w:val="00000017"/>
    <w:multiLevelType w:val="singleLevel"/>
    <w:tmpl w:val="00000017"/>
    <w:name w:val="WW8Num22"/>
    <w:lvl w:ilvl="0">
      <w:start w:val="1"/>
      <w:numFmt w:val="decimal"/>
      <w:lvlText w:val="%1."/>
      <w:lvlJc w:val="left"/>
      <w:pPr>
        <w:tabs>
          <w:tab w:val="num" w:pos="720"/>
        </w:tabs>
        <w:ind w:left="720" w:hanging="360"/>
      </w:pPr>
    </w:lvl>
  </w:abstractNum>
  <w:abstractNum w:abstractNumId="8">
    <w:nsid w:val="00000018"/>
    <w:multiLevelType w:val="singleLevel"/>
    <w:tmpl w:val="00000018"/>
    <w:name w:val="WW8Num23"/>
    <w:lvl w:ilvl="0">
      <w:start w:val="1"/>
      <w:numFmt w:val="bullet"/>
      <w:lvlText w:val=""/>
      <w:lvlJc w:val="left"/>
      <w:pPr>
        <w:tabs>
          <w:tab w:val="num" w:pos="720"/>
        </w:tabs>
        <w:ind w:left="720" w:hanging="360"/>
      </w:pPr>
      <w:rPr>
        <w:rFonts w:ascii="Symbol" w:hAnsi="Symbol"/>
      </w:rPr>
    </w:lvl>
  </w:abstractNum>
  <w:abstractNum w:abstractNumId="9">
    <w:nsid w:val="13BE16A7"/>
    <w:multiLevelType w:val="hybridMultilevel"/>
    <w:tmpl w:val="0066BE3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AFC6ECA"/>
    <w:multiLevelType w:val="hybridMultilevel"/>
    <w:tmpl w:val="F210D6B6"/>
    <w:lvl w:ilvl="0" w:tplc="04050017">
      <w:start w:val="1"/>
      <w:numFmt w:val="lowerLetter"/>
      <w:lvlText w:val="%1)"/>
      <w:lvlJc w:val="left"/>
      <w:pPr>
        <w:tabs>
          <w:tab w:val="num" w:pos="2196"/>
        </w:tabs>
        <w:ind w:left="2196" w:hanging="360"/>
      </w:pPr>
    </w:lvl>
    <w:lvl w:ilvl="1" w:tplc="04050019">
      <w:start w:val="1"/>
      <w:numFmt w:val="lowerLetter"/>
      <w:lvlText w:val="%2."/>
      <w:lvlJc w:val="left"/>
      <w:pPr>
        <w:tabs>
          <w:tab w:val="num" w:pos="2916"/>
        </w:tabs>
        <w:ind w:left="2916" w:hanging="360"/>
      </w:pPr>
    </w:lvl>
    <w:lvl w:ilvl="2" w:tplc="0405001B" w:tentative="1">
      <w:start w:val="1"/>
      <w:numFmt w:val="lowerRoman"/>
      <w:lvlText w:val="%3."/>
      <w:lvlJc w:val="right"/>
      <w:pPr>
        <w:tabs>
          <w:tab w:val="num" w:pos="3636"/>
        </w:tabs>
        <w:ind w:left="3636" w:hanging="180"/>
      </w:pPr>
    </w:lvl>
    <w:lvl w:ilvl="3" w:tplc="0405000F" w:tentative="1">
      <w:start w:val="1"/>
      <w:numFmt w:val="decimal"/>
      <w:lvlText w:val="%4."/>
      <w:lvlJc w:val="left"/>
      <w:pPr>
        <w:tabs>
          <w:tab w:val="num" w:pos="4356"/>
        </w:tabs>
        <w:ind w:left="4356" w:hanging="360"/>
      </w:pPr>
    </w:lvl>
    <w:lvl w:ilvl="4" w:tplc="04050019" w:tentative="1">
      <w:start w:val="1"/>
      <w:numFmt w:val="lowerLetter"/>
      <w:lvlText w:val="%5."/>
      <w:lvlJc w:val="left"/>
      <w:pPr>
        <w:tabs>
          <w:tab w:val="num" w:pos="5076"/>
        </w:tabs>
        <w:ind w:left="5076" w:hanging="360"/>
      </w:pPr>
    </w:lvl>
    <w:lvl w:ilvl="5" w:tplc="0405001B" w:tentative="1">
      <w:start w:val="1"/>
      <w:numFmt w:val="lowerRoman"/>
      <w:lvlText w:val="%6."/>
      <w:lvlJc w:val="right"/>
      <w:pPr>
        <w:tabs>
          <w:tab w:val="num" w:pos="5796"/>
        </w:tabs>
        <w:ind w:left="5796" w:hanging="180"/>
      </w:pPr>
    </w:lvl>
    <w:lvl w:ilvl="6" w:tplc="0405000F" w:tentative="1">
      <w:start w:val="1"/>
      <w:numFmt w:val="decimal"/>
      <w:lvlText w:val="%7."/>
      <w:lvlJc w:val="left"/>
      <w:pPr>
        <w:tabs>
          <w:tab w:val="num" w:pos="6516"/>
        </w:tabs>
        <w:ind w:left="6516" w:hanging="360"/>
      </w:pPr>
    </w:lvl>
    <w:lvl w:ilvl="7" w:tplc="04050019" w:tentative="1">
      <w:start w:val="1"/>
      <w:numFmt w:val="lowerLetter"/>
      <w:lvlText w:val="%8."/>
      <w:lvlJc w:val="left"/>
      <w:pPr>
        <w:tabs>
          <w:tab w:val="num" w:pos="7236"/>
        </w:tabs>
        <w:ind w:left="7236" w:hanging="360"/>
      </w:pPr>
    </w:lvl>
    <w:lvl w:ilvl="8" w:tplc="0405001B" w:tentative="1">
      <w:start w:val="1"/>
      <w:numFmt w:val="lowerRoman"/>
      <w:lvlText w:val="%9."/>
      <w:lvlJc w:val="right"/>
      <w:pPr>
        <w:tabs>
          <w:tab w:val="num" w:pos="7956"/>
        </w:tabs>
        <w:ind w:left="7956" w:hanging="180"/>
      </w:pPr>
    </w:lvl>
  </w:abstractNum>
  <w:abstractNum w:abstractNumId="11">
    <w:nsid w:val="1EA54A7E"/>
    <w:multiLevelType w:val="hybridMultilevel"/>
    <w:tmpl w:val="23E0D014"/>
    <w:lvl w:ilvl="0" w:tplc="20B0714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04A60C7"/>
    <w:multiLevelType w:val="hybridMultilevel"/>
    <w:tmpl w:val="A4BA1540"/>
    <w:lvl w:ilvl="0" w:tplc="20B0714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866"/>
        </w:tabs>
        <w:ind w:left="1866" w:hanging="360"/>
      </w:pPr>
    </w:lvl>
    <w:lvl w:ilvl="2" w:tplc="0405001B" w:tentative="1">
      <w:start w:val="1"/>
      <w:numFmt w:val="lowerRoman"/>
      <w:lvlText w:val="%3."/>
      <w:lvlJc w:val="right"/>
      <w:pPr>
        <w:tabs>
          <w:tab w:val="num" w:pos="2586"/>
        </w:tabs>
        <w:ind w:left="2586" w:hanging="180"/>
      </w:pPr>
    </w:lvl>
    <w:lvl w:ilvl="3" w:tplc="0405000F" w:tentative="1">
      <w:start w:val="1"/>
      <w:numFmt w:val="decimal"/>
      <w:lvlText w:val="%4."/>
      <w:lvlJc w:val="left"/>
      <w:pPr>
        <w:tabs>
          <w:tab w:val="num" w:pos="3306"/>
        </w:tabs>
        <w:ind w:left="3306" w:hanging="360"/>
      </w:pPr>
    </w:lvl>
    <w:lvl w:ilvl="4" w:tplc="04050019" w:tentative="1">
      <w:start w:val="1"/>
      <w:numFmt w:val="lowerLetter"/>
      <w:lvlText w:val="%5."/>
      <w:lvlJc w:val="left"/>
      <w:pPr>
        <w:tabs>
          <w:tab w:val="num" w:pos="4026"/>
        </w:tabs>
        <w:ind w:left="4026" w:hanging="360"/>
      </w:pPr>
    </w:lvl>
    <w:lvl w:ilvl="5" w:tplc="0405001B" w:tentative="1">
      <w:start w:val="1"/>
      <w:numFmt w:val="lowerRoman"/>
      <w:lvlText w:val="%6."/>
      <w:lvlJc w:val="right"/>
      <w:pPr>
        <w:tabs>
          <w:tab w:val="num" w:pos="4746"/>
        </w:tabs>
        <w:ind w:left="4746" w:hanging="180"/>
      </w:pPr>
    </w:lvl>
    <w:lvl w:ilvl="6" w:tplc="0405000F" w:tentative="1">
      <w:start w:val="1"/>
      <w:numFmt w:val="decimal"/>
      <w:lvlText w:val="%7."/>
      <w:lvlJc w:val="left"/>
      <w:pPr>
        <w:tabs>
          <w:tab w:val="num" w:pos="5466"/>
        </w:tabs>
        <w:ind w:left="5466" w:hanging="360"/>
      </w:pPr>
    </w:lvl>
    <w:lvl w:ilvl="7" w:tplc="04050019" w:tentative="1">
      <w:start w:val="1"/>
      <w:numFmt w:val="lowerLetter"/>
      <w:lvlText w:val="%8."/>
      <w:lvlJc w:val="left"/>
      <w:pPr>
        <w:tabs>
          <w:tab w:val="num" w:pos="6186"/>
        </w:tabs>
        <w:ind w:left="6186" w:hanging="360"/>
      </w:pPr>
    </w:lvl>
    <w:lvl w:ilvl="8" w:tplc="0405001B" w:tentative="1">
      <w:start w:val="1"/>
      <w:numFmt w:val="lowerRoman"/>
      <w:lvlText w:val="%9."/>
      <w:lvlJc w:val="right"/>
      <w:pPr>
        <w:tabs>
          <w:tab w:val="num" w:pos="6906"/>
        </w:tabs>
        <w:ind w:left="6906" w:hanging="180"/>
      </w:pPr>
    </w:lvl>
  </w:abstractNum>
  <w:abstractNum w:abstractNumId="13">
    <w:nsid w:val="2B1B6104"/>
    <w:multiLevelType w:val="hybridMultilevel"/>
    <w:tmpl w:val="EB162C54"/>
    <w:lvl w:ilvl="0" w:tplc="AA423AE6">
      <w:start w:val="4"/>
      <w:numFmt w:val="decimal"/>
      <w:lvlText w:val="%1."/>
      <w:lvlJc w:val="left"/>
      <w:pPr>
        <w:ind w:left="1071" w:hanging="360"/>
      </w:pPr>
      <w:rPr>
        <w:rFonts w:hint="default"/>
      </w:rPr>
    </w:lvl>
    <w:lvl w:ilvl="1" w:tplc="04050019" w:tentative="1">
      <w:start w:val="1"/>
      <w:numFmt w:val="lowerLetter"/>
      <w:lvlText w:val="%2."/>
      <w:lvlJc w:val="left"/>
      <w:pPr>
        <w:ind w:left="1791" w:hanging="360"/>
      </w:pPr>
    </w:lvl>
    <w:lvl w:ilvl="2" w:tplc="0405001B" w:tentative="1">
      <w:start w:val="1"/>
      <w:numFmt w:val="lowerRoman"/>
      <w:lvlText w:val="%3."/>
      <w:lvlJc w:val="right"/>
      <w:pPr>
        <w:ind w:left="2511" w:hanging="180"/>
      </w:pPr>
    </w:lvl>
    <w:lvl w:ilvl="3" w:tplc="0405000F" w:tentative="1">
      <w:start w:val="1"/>
      <w:numFmt w:val="decimal"/>
      <w:lvlText w:val="%4."/>
      <w:lvlJc w:val="left"/>
      <w:pPr>
        <w:ind w:left="3231" w:hanging="360"/>
      </w:pPr>
    </w:lvl>
    <w:lvl w:ilvl="4" w:tplc="04050019" w:tentative="1">
      <w:start w:val="1"/>
      <w:numFmt w:val="lowerLetter"/>
      <w:lvlText w:val="%5."/>
      <w:lvlJc w:val="left"/>
      <w:pPr>
        <w:ind w:left="3951" w:hanging="360"/>
      </w:pPr>
    </w:lvl>
    <w:lvl w:ilvl="5" w:tplc="0405001B" w:tentative="1">
      <w:start w:val="1"/>
      <w:numFmt w:val="lowerRoman"/>
      <w:lvlText w:val="%6."/>
      <w:lvlJc w:val="right"/>
      <w:pPr>
        <w:ind w:left="4671" w:hanging="180"/>
      </w:pPr>
    </w:lvl>
    <w:lvl w:ilvl="6" w:tplc="0405000F" w:tentative="1">
      <w:start w:val="1"/>
      <w:numFmt w:val="decimal"/>
      <w:lvlText w:val="%7."/>
      <w:lvlJc w:val="left"/>
      <w:pPr>
        <w:ind w:left="5391" w:hanging="360"/>
      </w:pPr>
    </w:lvl>
    <w:lvl w:ilvl="7" w:tplc="04050019" w:tentative="1">
      <w:start w:val="1"/>
      <w:numFmt w:val="lowerLetter"/>
      <w:lvlText w:val="%8."/>
      <w:lvlJc w:val="left"/>
      <w:pPr>
        <w:ind w:left="6111" w:hanging="360"/>
      </w:pPr>
    </w:lvl>
    <w:lvl w:ilvl="8" w:tplc="0405001B" w:tentative="1">
      <w:start w:val="1"/>
      <w:numFmt w:val="lowerRoman"/>
      <w:lvlText w:val="%9."/>
      <w:lvlJc w:val="right"/>
      <w:pPr>
        <w:ind w:left="6831" w:hanging="180"/>
      </w:pPr>
    </w:lvl>
  </w:abstractNum>
  <w:abstractNum w:abstractNumId="14">
    <w:nsid w:val="3525185B"/>
    <w:multiLevelType w:val="multilevel"/>
    <w:tmpl w:val="C370526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cs="Times New Roman" w:hint="default"/>
        <w:b w:val="0"/>
        <w:i w:val="0"/>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3D2905FF"/>
    <w:multiLevelType w:val="hybridMultilevel"/>
    <w:tmpl w:val="525883FC"/>
    <w:lvl w:ilvl="0" w:tplc="20B0714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37476EF"/>
    <w:multiLevelType w:val="hybridMultilevel"/>
    <w:tmpl w:val="4CB8AEB4"/>
    <w:lvl w:ilvl="0" w:tplc="05CE273C">
      <w:start w:val="1"/>
      <w:numFmt w:val="decimal"/>
      <w:pStyle w:val="Zkladntextslovan"/>
      <w:lvlText w:val="%1."/>
      <w:lvlJc w:val="left"/>
      <w:pPr>
        <w:tabs>
          <w:tab w:val="num" w:pos="454"/>
        </w:tabs>
        <w:ind w:left="454" w:hanging="454"/>
      </w:pPr>
    </w:lvl>
    <w:lvl w:ilvl="1" w:tplc="79E025E4">
      <w:start w:val="1"/>
      <w:numFmt w:val="bullet"/>
      <w:lvlText w:val=""/>
      <w:lvlJc w:val="left"/>
      <w:pPr>
        <w:tabs>
          <w:tab w:val="num" w:pos="1440"/>
        </w:tabs>
        <w:ind w:left="1437" w:hanging="357"/>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nsid w:val="4DF75506"/>
    <w:multiLevelType w:val="hybridMultilevel"/>
    <w:tmpl w:val="03C030EC"/>
    <w:name w:val="WW8Num1022"/>
    <w:lvl w:ilvl="0" w:tplc="EACE7276">
      <w:start w:val="4"/>
      <w:numFmt w:val="decimal"/>
      <w:lvlText w:val="%1."/>
      <w:lvlJc w:val="left"/>
      <w:pPr>
        <w:tabs>
          <w:tab w:val="num" w:pos="717"/>
        </w:tabs>
        <w:ind w:left="700" w:firstLine="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02F4EB0"/>
    <w:multiLevelType w:val="hybridMultilevel"/>
    <w:tmpl w:val="D91CC86E"/>
    <w:lvl w:ilvl="0" w:tplc="0000000D">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A275A0E"/>
    <w:multiLevelType w:val="hybridMultilevel"/>
    <w:tmpl w:val="42840C68"/>
    <w:name w:val="WW8Num102222"/>
    <w:lvl w:ilvl="0" w:tplc="2E34D276">
      <w:start w:val="1"/>
      <w:numFmt w:val="bullet"/>
      <w:lvlText w:val=""/>
      <w:lvlJc w:val="left"/>
      <w:pPr>
        <w:tabs>
          <w:tab w:val="num" w:pos="2580"/>
        </w:tabs>
        <w:ind w:left="2580" w:hanging="360"/>
      </w:pPr>
      <w:rPr>
        <w:rFonts w:ascii="Symbol" w:hAnsi="Symbol" w:hint="default"/>
        <w:color w:val="auto"/>
        <w:sz w:val="20"/>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0">
    <w:nsid w:val="6F5854EE"/>
    <w:multiLevelType w:val="hybridMultilevel"/>
    <w:tmpl w:val="D8105698"/>
    <w:lvl w:ilvl="0" w:tplc="0000000C">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2">
    <w:nsid w:val="70705B12"/>
    <w:multiLevelType w:val="multilevel"/>
    <w:tmpl w:val="0000000E"/>
    <w:lvl w:ilvl="0">
      <w:start w:val="1"/>
      <w:numFmt w:val="decimal"/>
      <w:lvlText w:val="%1."/>
      <w:lvlJc w:val="left"/>
      <w:pPr>
        <w:tabs>
          <w:tab w:val="num" w:pos="360"/>
        </w:tabs>
        <w:ind w:left="360" w:hanging="360"/>
      </w:pPr>
      <w:rPr>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3">
    <w:nsid w:val="79213934"/>
    <w:multiLevelType w:val="hybridMultilevel"/>
    <w:tmpl w:val="6F0487F8"/>
    <w:lvl w:ilvl="0" w:tplc="0000000D">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CD3091A"/>
    <w:multiLevelType w:val="singleLevel"/>
    <w:tmpl w:val="C4E883B8"/>
    <w:lvl w:ilvl="0">
      <w:start w:val="1"/>
      <w:numFmt w:val="decimal"/>
      <w:lvlText w:val="%1."/>
      <w:lvlJc w:val="left"/>
      <w:pPr>
        <w:tabs>
          <w:tab w:val="num" w:pos="360"/>
        </w:tabs>
        <w:ind w:left="360" w:hanging="360"/>
      </w:pPr>
      <w:rPr>
        <w:rFonts w:cs="Times New Roman"/>
        <w:b w:val="0"/>
        <w:i w:val="0"/>
      </w:rPr>
    </w:lvl>
  </w:abstractNum>
  <w:num w:numId="1">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21"/>
  </w:num>
  <w:num w:numId="4">
    <w:abstractNumId w:val="14"/>
  </w:num>
  <w:num w:numId="5">
    <w:abstractNumId w:val="19"/>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 w:numId="15">
    <w:abstractNumId w:val="20"/>
  </w:num>
  <w:num w:numId="16">
    <w:abstractNumId w:val="23"/>
  </w:num>
  <w:num w:numId="17">
    <w:abstractNumId w:val="18"/>
  </w:num>
  <w:num w:numId="18">
    <w:abstractNumId w:val="10"/>
  </w:num>
  <w:num w:numId="19">
    <w:abstractNumId w:val="11"/>
  </w:num>
  <w:num w:numId="20">
    <w:abstractNumId w:val="15"/>
  </w:num>
  <w:num w:numId="21">
    <w:abstractNumId w:val="22"/>
  </w:num>
  <w:num w:numId="22">
    <w:abstractNumId w:val="12"/>
  </w:num>
  <w:num w:numId="23">
    <w:abstractNumId w:val="17"/>
  </w:num>
  <w:num w:numId="24">
    <w:abstractNumId w:val="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A25"/>
    <w:rsid w:val="000104E2"/>
    <w:rsid w:val="00025D9F"/>
    <w:rsid w:val="00037F6F"/>
    <w:rsid w:val="00062F54"/>
    <w:rsid w:val="000A21F4"/>
    <w:rsid w:val="000C5791"/>
    <w:rsid w:val="000F4FC5"/>
    <w:rsid w:val="00163A6E"/>
    <w:rsid w:val="00176F24"/>
    <w:rsid w:val="001C0A88"/>
    <w:rsid w:val="001D3F9D"/>
    <w:rsid w:val="001E5962"/>
    <w:rsid w:val="0030007A"/>
    <w:rsid w:val="003544C9"/>
    <w:rsid w:val="00355536"/>
    <w:rsid w:val="004C0107"/>
    <w:rsid w:val="004E1944"/>
    <w:rsid w:val="004F00BC"/>
    <w:rsid w:val="005157EB"/>
    <w:rsid w:val="00515C86"/>
    <w:rsid w:val="00562190"/>
    <w:rsid w:val="00602C04"/>
    <w:rsid w:val="00604858"/>
    <w:rsid w:val="00632EA9"/>
    <w:rsid w:val="00664C85"/>
    <w:rsid w:val="006B65C1"/>
    <w:rsid w:val="007436DE"/>
    <w:rsid w:val="00763FFE"/>
    <w:rsid w:val="007C225A"/>
    <w:rsid w:val="007F037B"/>
    <w:rsid w:val="008277D9"/>
    <w:rsid w:val="0085728E"/>
    <w:rsid w:val="00893734"/>
    <w:rsid w:val="008E1146"/>
    <w:rsid w:val="00926DBF"/>
    <w:rsid w:val="009424CB"/>
    <w:rsid w:val="00990ED6"/>
    <w:rsid w:val="009E65FE"/>
    <w:rsid w:val="00A243D3"/>
    <w:rsid w:val="00A66676"/>
    <w:rsid w:val="00AE45FD"/>
    <w:rsid w:val="00AF1B1B"/>
    <w:rsid w:val="00B20E95"/>
    <w:rsid w:val="00B27EE0"/>
    <w:rsid w:val="00B40BFD"/>
    <w:rsid w:val="00B44282"/>
    <w:rsid w:val="00C03A0D"/>
    <w:rsid w:val="00CA1B96"/>
    <w:rsid w:val="00CB346A"/>
    <w:rsid w:val="00D618E1"/>
    <w:rsid w:val="00D85A25"/>
    <w:rsid w:val="00D86038"/>
    <w:rsid w:val="00E203EF"/>
    <w:rsid w:val="00E251E2"/>
    <w:rsid w:val="00F34B95"/>
    <w:rsid w:val="00FE20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5A2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85A25"/>
    <w:pPr>
      <w:keepNext/>
      <w:outlineLvl w:val="0"/>
    </w:pPr>
    <w:rPr>
      <w:b/>
      <w:bCs/>
    </w:rPr>
  </w:style>
  <w:style w:type="paragraph" w:styleId="Nadpis5">
    <w:name w:val="heading 5"/>
    <w:basedOn w:val="Normln"/>
    <w:next w:val="Normln"/>
    <w:link w:val="Nadpis5Char"/>
    <w:uiPriority w:val="9"/>
    <w:semiHidden/>
    <w:unhideWhenUsed/>
    <w:qFormat/>
    <w:rsid w:val="00D85A25"/>
    <w:pPr>
      <w:keepNext/>
      <w:keepLines/>
      <w:spacing w:before="200"/>
      <w:outlineLvl w:val="4"/>
    </w:pPr>
    <w:rPr>
      <w:rFonts w:asciiTheme="majorHAnsi" w:eastAsiaTheme="majorEastAsia" w:hAnsiTheme="majorHAnsi" w:cstheme="majorBidi"/>
      <w:color w:val="243F60" w:themeColor="accent1" w:themeShade="7F"/>
    </w:rPr>
  </w:style>
  <w:style w:type="paragraph" w:styleId="Nadpis8">
    <w:name w:val="heading 8"/>
    <w:basedOn w:val="Normln"/>
    <w:next w:val="Normln"/>
    <w:link w:val="Nadpis8Char"/>
    <w:uiPriority w:val="9"/>
    <w:semiHidden/>
    <w:unhideWhenUsed/>
    <w:qFormat/>
    <w:rsid w:val="00D85A25"/>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85A25"/>
    <w:rPr>
      <w:rFonts w:ascii="Times New Roman" w:eastAsia="Times New Roman" w:hAnsi="Times New Roman" w:cs="Times New Roman"/>
      <w:b/>
      <w:bCs/>
      <w:sz w:val="24"/>
      <w:szCs w:val="24"/>
      <w:lang w:eastAsia="cs-CZ"/>
    </w:rPr>
  </w:style>
  <w:style w:type="character" w:customStyle="1" w:styleId="Nadpis5Char">
    <w:name w:val="Nadpis 5 Char"/>
    <w:basedOn w:val="Standardnpsmoodstavce"/>
    <w:link w:val="Nadpis5"/>
    <w:uiPriority w:val="9"/>
    <w:semiHidden/>
    <w:rsid w:val="00D85A25"/>
    <w:rPr>
      <w:rFonts w:asciiTheme="majorHAnsi" w:eastAsiaTheme="majorEastAsia" w:hAnsiTheme="majorHAnsi" w:cstheme="majorBidi"/>
      <w:color w:val="243F60" w:themeColor="accent1" w:themeShade="7F"/>
      <w:sz w:val="24"/>
      <w:szCs w:val="24"/>
      <w:lang w:eastAsia="cs-CZ"/>
    </w:rPr>
  </w:style>
  <w:style w:type="character" w:customStyle="1" w:styleId="Nadpis8Char">
    <w:name w:val="Nadpis 8 Char"/>
    <w:basedOn w:val="Standardnpsmoodstavce"/>
    <w:link w:val="Nadpis8"/>
    <w:uiPriority w:val="9"/>
    <w:semiHidden/>
    <w:rsid w:val="00D85A25"/>
    <w:rPr>
      <w:rFonts w:asciiTheme="majorHAnsi" w:eastAsiaTheme="majorEastAsia" w:hAnsiTheme="majorHAnsi" w:cstheme="majorBidi"/>
      <w:color w:val="404040" w:themeColor="text1" w:themeTint="BF"/>
      <w:sz w:val="20"/>
      <w:szCs w:val="20"/>
      <w:lang w:eastAsia="cs-CZ"/>
    </w:rPr>
  </w:style>
  <w:style w:type="paragraph" w:styleId="Zkladntext">
    <w:name w:val="Body Text"/>
    <w:basedOn w:val="Normln"/>
    <w:link w:val="ZkladntextChar"/>
    <w:rsid w:val="00D85A25"/>
    <w:pPr>
      <w:spacing w:after="120"/>
    </w:pPr>
  </w:style>
  <w:style w:type="character" w:customStyle="1" w:styleId="ZkladntextChar">
    <w:name w:val="Základní text Char"/>
    <w:basedOn w:val="Standardnpsmoodstavce"/>
    <w:link w:val="Zkladntext"/>
    <w:rsid w:val="00D85A25"/>
    <w:rPr>
      <w:rFonts w:ascii="Times New Roman" w:eastAsia="Times New Roman" w:hAnsi="Times New Roman" w:cs="Times New Roman"/>
      <w:sz w:val="24"/>
      <w:szCs w:val="24"/>
      <w:lang w:eastAsia="cs-CZ"/>
    </w:rPr>
  </w:style>
  <w:style w:type="paragraph" w:styleId="Zpat">
    <w:name w:val="footer"/>
    <w:basedOn w:val="Normln"/>
    <w:link w:val="ZpatChar"/>
    <w:rsid w:val="00D85A25"/>
    <w:pPr>
      <w:tabs>
        <w:tab w:val="center" w:pos="4536"/>
        <w:tab w:val="right" w:pos="9072"/>
      </w:tabs>
    </w:pPr>
  </w:style>
  <w:style w:type="character" w:customStyle="1" w:styleId="ZpatChar">
    <w:name w:val="Zápatí Char"/>
    <w:basedOn w:val="Standardnpsmoodstavce"/>
    <w:link w:val="Zpat"/>
    <w:rsid w:val="00D85A25"/>
    <w:rPr>
      <w:rFonts w:ascii="Times New Roman" w:eastAsia="Times New Roman" w:hAnsi="Times New Roman" w:cs="Times New Roman"/>
      <w:sz w:val="24"/>
      <w:szCs w:val="24"/>
      <w:lang w:eastAsia="cs-CZ"/>
    </w:rPr>
  </w:style>
  <w:style w:type="character" w:styleId="slostrnky">
    <w:name w:val="page number"/>
    <w:basedOn w:val="Standardnpsmoodstavce"/>
    <w:rsid w:val="00D85A25"/>
  </w:style>
  <w:style w:type="paragraph" w:styleId="Zhlav">
    <w:name w:val="header"/>
    <w:basedOn w:val="Normln"/>
    <w:link w:val="ZhlavChar"/>
    <w:rsid w:val="00D85A25"/>
    <w:pPr>
      <w:tabs>
        <w:tab w:val="center" w:pos="4536"/>
        <w:tab w:val="right" w:pos="9072"/>
      </w:tabs>
    </w:pPr>
  </w:style>
  <w:style w:type="character" w:customStyle="1" w:styleId="ZhlavChar">
    <w:name w:val="Záhlaví Char"/>
    <w:basedOn w:val="Standardnpsmoodstavce"/>
    <w:link w:val="Zhlav"/>
    <w:rsid w:val="00D85A25"/>
    <w:rPr>
      <w:rFonts w:ascii="Times New Roman" w:eastAsia="Times New Roman" w:hAnsi="Times New Roman" w:cs="Times New Roman"/>
      <w:sz w:val="24"/>
      <w:szCs w:val="24"/>
      <w:lang w:eastAsia="cs-CZ"/>
    </w:rPr>
  </w:style>
  <w:style w:type="character" w:customStyle="1" w:styleId="ZkladntextslovanCharChar">
    <w:name w:val="Základní text číslovaný Char Char"/>
    <w:link w:val="Zkladntextslovan"/>
    <w:locked/>
    <w:rsid w:val="00D85A25"/>
    <w:rPr>
      <w:sz w:val="24"/>
      <w:lang w:eastAsia="cs-CZ"/>
    </w:rPr>
  </w:style>
  <w:style w:type="paragraph" w:customStyle="1" w:styleId="Zkladntextslovan">
    <w:name w:val="Základní text číslovaný"/>
    <w:basedOn w:val="Zkladntext"/>
    <w:link w:val="ZkladntextslovanCharChar"/>
    <w:rsid w:val="00D85A25"/>
    <w:pPr>
      <w:numPr>
        <w:numId w:val="1"/>
      </w:numPr>
      <w:jc w:val="both"/>
    </w:pPr>
    <w:rPr>
      <w:rFonts w:asciiTheme="minorHAnsi" w:eastAsiaTheme="minorHAnsi" w:hAnsiTheme="minorHAnsi" w:cstheme="minorBidi"/>
      <w:szCs w:val="22"/>
    </w:rPr>
  </w:style>
  <w:style w:type="character" w:styleId="Hypertextovodkaz">
    <w:name w:val="Hyperlink"/>
    <w:rsid w:val="00D85A25"/>
    <w:rPr>
      <w:color w:val="0000FF"/>
      <w:u w:val="single"/>
    </w:rPr>
  </w:style>
  <w:style w:type="paragraph" w:styleId="Bezmezer">
    <w:name w:val="No Spacing"/>
    <w:link w:val="BezmezerChar"/>
    <w:qFormat/>
    <w:rsid w:val="00D85A25"/>
    <w:pPr>
      <w:spacing w:after="0" w:line="240" w:lineRule="auto"/>
    </w:pPr>
    <w:rPr>
      <w:rFonts w:ascii="Calibri" w:eastAsia="Times New Roman" w:hAnsi="Calibri" w:cs="Calibri"/>
    </w:rPr>
  </w:style>
  <w:style w:type="character" w:customStyle="1" w:styleId="BezmezerChar">
    <w:name w:val="Bez mezer Char"/>
    <w:link w:val="Bezmezer"/>
    <w:rsid w:val="00D85A25"/>
    <w:rPr>
      <w:rFonts w:ascii="Calibri" w:eastAsia="Times New Roman" w:hAnsi="Calibri" w:cs="Calibri"/>
    </w:rPr>
  </w:style>
  <w:style w:type="paragraph" w:customStyle="1" w:styleId="OdstavecSmlouvy">
    <w:name w:val="OdstavecSmlouvy"/>
    <w:basedOn w:val="Normln"/>
    <w:uiPriority w:val="99"/>
    <w:rsid w:val="00D85A25"/>
    <w:pPr>
      <w:keepLines/>
      <w:numPr>
        <w:numId w:val="3"/>
      </w:numPr>
      <w:tabs>
        <w:tab w:val="left" w:pos="426"/>
        <w:tab w:val="left" w:pos="1701"/>
      </w:tabs>
      <w:spacing w:after="120"/>
      <w:jc w:val="both"/>
    </w:pPr>
    <w:rPr>
      <w:szCs w:val="20"/>
    </w:rPr>
  </w:style>
  <w:style w:type="paragraph" w:styleId="Zkladntextodsazen">
    <w:name w:val="Body Text Indent"/>
    <w:basedOn w:val="Normln"/>
    <w:link w:val="ZkladntextodsazenChar"/>
    <w:uiPriority w:val="99"/>
    <w:semiHidden/>
    <w:unhideWhenUsed/>
    <w:rsid w:val="00D85A25"/>
    <w:pPr>
      <w:spacing w:after="120"/>
      <w:ind w:left="283"/>
    </w:pPr>
  </w:style>
  <w:style w:type="character" w:customStyle="1" w:styleId="ZkladntextodsazenChar">
    <w:name w:val="Základní text odsazený Char"/>
    <w:basedOn w:val="Standardnpsmoodstavce"/>
    <w:link w:val="Zkladntextodsazen"/>
    <w:uiPriority w:val="99"/>
    <w:semiHidden/>
    <w:rsid w:val="00D85A25"/>
    <w:rPr>
      <w:rFonts w:ascii="Times New Roman" w:eastAsia="Times New Roman" w:hAnsi="Times New Roman" w:cs="Times New Roman"/>
      <w:sz w:val="24"/>
      <w:szCs w:val="24"/>
      <w:lang w:eastAsia="cs-CZ"/>
    </w:rPr>
  </w:style>
  <w:style w:type="paragraph" w:customStyle="1" w:styleId="BodyText26">
    <w:name w:val="Body Text 26"/>
    <w:basedOn w:val="Normln"/>
    <w:rsid w:val="00D85A25"/>
    <w:pPr>
      <w:tabs>
        <w:tab w:val="left" w:pos="284"/>
      </w:tabs>
      <w:suppressAutoHyphens/>
      <w:ind w:left="284" w:hanging="284"/>
      <w:jc w:val="both"/>
    </w:pPr>
    <w:rPr>
      <w:rFonts w:ascii="Arial" w:hAnsi="Arial"/>
      <w:sz w:val="22"/>
      <w:szCs w:val="20"/>
      <w:lang w:eastAsia="ar-SA"/>
    </w:rPr>
  </w:style>
  <w:style w:type="paragraph" w:customStyle="1" w:styleId="BodyTextIndent31">
    <w:name w:val="Body Text Indent 31"/>
    <w:basedOn w:val="Normln"/>
    <w:rsid w:val="00D85A25"/>
    <w:pPr>
      <w:suppressAutoHyphens/>
      <w:ind w:left="283"/>
      <w:jc w:val="both"/>
    </w:pPr>
    <w:rPr>
      <w:rFonts w:ascii="Arial" w:hAnsi="Arial"/>
      <w:color w:val="FF0000"/>
      <w:sz w:val="22"/>
      <w:szCs w:val="20"/>
      <w:lang w:eastAsia="ar-SA"/>
    </w:rPr>
  </w:style>
  <w:style w:type="paragraph" w:styleId="Odstavecseseznamem">
    <w:name w:val="List Paragraph"/>
    <w:basedOn w:val="Normln"/>
    <w:uiPriority w:val="34"/>
    <w:qFormat/>
    <w:rsid w:val="00D85A25"/>
    <w:pPr>
      <w:ind w:left="720"/>
      <w:contextualSpacing/>
    </w:pPr>
  </w:style>
  <w:style w:type="paragraph" w:styleId="Textbubliny">
    <w:name w:val="Balloon Text"/>
    <w:basedOn w:val="Normln"/>
    <w:link w:val="TextbublinyChar"/>
    <w:uiPriority w:val="99"/>
    <w:semiHidden/>
    <w:unhideWhenUsed/>
    <w:rsid w:val="00D85A25"/>
    <w:rPr>
      <w:rFonts w:ascii="Tahoma" w:hAnsi="Tahoma" w:cs="Tahoma"/>
      <w:sz w:val="16"/>
      <w:szCs w:val="16"/>
    </w:rPr>
  </w:style>
  <w:style w:type="character" w:customStyle="1" w:styleId="TextbublinyChar">
    <w:name w:val="Text bubliny Char"/>
    <w:basedOn w:val="Standardnpsmoodstavce"/>
    <w:link w:val="Textbubliny"/>
    <w:uiPriority w:val="99"/>
    <w:semiHidden/>
    <w:rsid w:val="00D85A25"/>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A66676"/>
    <w:rPr>
      <w:sz w:val="16"/>
      <w:szCs w:val="16"/>
    </w:rPr>
  </w:style>
  <w:style w:type="paragraph" w:styleId="Textkomente">
    <w:name w:val="annotation text"/>
    <w:basedOn w:val="Normln"/>
    <w:link w:val="TextkomenteChar"/>
    <w:uiPriority w:val="99"/>
    <w:semiHidden/>
    <w:unhideWhenUsed/>
    <w:rsid w:val="00A66676"/>
    <w:rPr>
      <w:sz w:val="20"/>
      <w:szCs w:val="20"/>
    </w:rPr>
  </w:style>
  <w:style w:type="character" w:customStyle="1" w:styleId="TextkomenteChar">
    <w:name w:val="Text komentáře Char"/>
    <w:basedOn w:val="Standardnpsmoodstavce"/>
    <w:link w:val="Textkomente"/>
    <w:uiPriority w:val="99"/>
    <w:semiHidden/>
    <w:rsid w:val="00A6667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243D3"/>
    <w:rPr>
      <w:b/>
      <w:bCs/>
    </w:rPr>
  </w:style>
  <w:style w:type="character" w:customStyle="1" w:styleId="PedmtkomenteChar">
    <w:name w:val="Předmět komentáře Char"/>
    <w:basedOn w:val="TextkomenteChar"/>
    <w:link w:val="Pedmtkomente"/>
    <w:uiPriority w:val="99"/>
    <w:semiHidden/>
    <w:rsid w:val="00A243D3"/>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5A2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85A25"/>
    <w:pPr>
      <w:keepNext/>
      <w:outlineLvl w:val="0"/>
    </w:pPr>
    <w:rPr>
      <w:b/>
      <w:bCs/>
    </w:rPr>
  </w:style>
  <w:style w:type="paragraph" w:styleId="Nadpis5">
    <w:name w:val="heading 5"/>
    <w:basedOn w:val="Normln"/>
    <w:next w:val="Normln"/>
    <w:link w:val="Nadpis5Char"/>
    <w:uiPriority w:val="9"/>
    <w:semiHidden/>
    <w:unhideWhenUsed/>
    <w:qFormat/>
    <w:rsid w:val="00D85A25"/>
    <w:pPr>
      <w:keepNext/>
      <w:keepLines/>
      <w:spacing w:before="200"/>
      <w:outlineLvl w:val="4"/>
    </w:pPr>
    <w:rPr>
      <w:rFonts w:asciiTheme="majorHAnsi" w:eastAsiaTheme="majorEastAsia" w:hAnsiTheme="majorHAnsi" w:cstheme="majorBidi"/>
      <w:color w:val="243F60" w:themeColor="accent1" w:themeShade="7F"/>
    </w:rPr>
  </w:style>
  <w:style w:type="paragraph" w:styleId="Nadpis8">
    <w:name w:val="heading 8"/>
    <w:basedOn w:val="Normln"/>
    <w:next w:val="Normln"/>
    <w:link w:val="Nadpis8Char"/>
    <w:uiPriority w:val="9"/>
    <w:semiHidden/>
    <w:unhideWhenUsed/>
    <w:qFormat/>
    <w:rsid w:val="00D85A25"/>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85A25"/>
    <w:rPr>
      <w:rFonts w:ascii="Times New Roman" w:eastAsia="Times New Roman" w:hAnsi="Times New Roman" w:cs="Times New Roman"/>
      <w:b/>
      <w:bCs/>
      <w:sz w:val="24"/>
      <w:szCs w:val="24"/>
      <w:lang w:eastAsia="cs-CZ"/>
    </w:rPr>
  </w:style>
  <w:style w:type="character" w:customStyle="1" w:styleId="Nadpis5Char">
    <w:name w:val="Nadpis 5 Char"/>
    <w:basedOn w:val="Standardnpsmoodstavce"/>
    <w:link w:val="Nadpis5"/>
    <w:uiPriority w:val="9"/>
    <w:semiHidden/>
    <w:rsid w:val="00D85A25"/>
    <w:rPr>
      <w:rFonts w:asciiTheme="majorHAnsi" w:eastAsiaTheme="majorEastAsia" w:hAnsiTheme="majorHAnsi" w:cstheme="majorBidi"/>
      <w:color w:val="243F60" w:themeColor="accent1" w:themeShade="7F"/>
      <w:sz w:val="24"/>
      <w:szCs w:val="24"/>
      <w:lang w:eastAsia="cs-CZ"/>
    </w:rPr>
  </w:style>
  <w:style w:type="character" w:customStyle="1" w:styleId="Nadpis8Char">
    <w:name w:val="Nadpis 8 Char"/>
    <w:basedOn w:val="Standardnpsmoodstavce"/>
    <w:link w:val="Nadpis8"/>
    <w:uiPriority w:val="9"/>
    <w:semiHidden/>
    <w:rsid w:val="00D85A25"/>
    <w:rPr>
      <w:rFonts w:asciiTheme="majorHAnsi" w:eastAsiaTheme="majorEastAsia" w:hAnsiTheme="majorHAnsi" w:cstheme="majorBidi"/>
      <w:color w:val="404040" w:themeColor="text1" w:themeTint="BF"/>
      <w:sz w:val="20"/>
      <w:szCs w:val="20"/>
      <w:lang w:eastAsia="cs-CZ"/>
    </w:rPr>
  </w:style>
  <w:style w:type="paragraph" w:styleId="Zkladntext">
    <w:name w:val="Body Text"/>
    <w:basedOn w:val="Normln"/>
    <w:link w:val="ZkladntextChar"/>
    <w:rsid w:val="00D85A25"/>
    <w:pPr>
      <w:spacing w:after="120"/>
    </w:pPr>
  </w:style>
  <w:style w:type="character" w:customStyle="1" w:styleId="ZkladntextChar">
    <w:name w:val="Základní text Char"/>
    <w:basedOn w:val="Standardnpsmoodstavce"/>
    <w:link w:val="Zkladntext"/>
    <w:rsid w:val="00D85A25"/>
    <w:rPr>
      <w:rFonts w:ascii="Times New Roman" w:eastAsia="Times New Roman" w:hAnsi="Times New Roman" w:cs="Times New Roman"/>
      <w:sz w:val="24"/>
      <w:szCs w:val="24"/>
      <w:lang w:eastAsia="cs-CZ"/>
    </w:rPr>
  </w:style>
  <w:style w:type="paragraph" w:styleId="Zpat">
    <w:name w:val="footer"/>
    <w:basedOn w:val="Normln"/>
    <w:link w:val="ZpatChar"/>
    <w:rsid w:val="00D85A25"/>
    <w:pPr>
      <w:tabs>
        <w:tab w:val="center" w:pos="4536"/>
        <w:tab w:val="right" w:pos="9072"/>
      </w:tabs>
    </w:pPr>
  </w:style>
  <w:style w:type="character" w:customStyle="1" w:styleId="ZpatChar">
    <w:name w:val="Zápatí Char"/>
    <w:basedOn w:val="Standardnpsmoodstavce"/>
    <w:link w:val="Zpat"/>
    <w:rsid w:val="00D85A25"/>
    <w:rPr>
      <w:rFonts w:ascii="Times New Roman" w:eastAsia="Times New Roman" w:hAnsi="Times New Roman" w:cs="Times New Roman"/>
      <w:sz w:val="24"/>
      <w:szCs w:val="24"/>
      <w:lang w:eastAsia="cs-CZ"/>
    </w:rPr>
  </w:style>
  <w:style w:type="character" w:styleId="slostrnky">
    <w:name w:val="page number"/>
    <w:basedOn w:val="Standardnpsmoodstavce"/>
    <w:rsid w:val="00D85A25"/>
  </w:style>
  <w:style w:type="paragraph" w:styleId="Zhlav">
    <w:name w:val="header"/>
    <w:basedOn w:val="Normln"/>
    <w:link w:val="ZhlavChar"/>
    <w:rsid w:val="00D85A25"/>
    <w:pPr>
      <w:tabs>
        <w:tab w:val="center" w:pos="4536"/>
        <w:tab w:val="right" w:pos="9072"/>
      </w:tabs>
    </w:pPr>
  </w:style>
  <w:style w:type="character" w:customStyle="1" w:styleId="ZhlavChar">
    <w:name w:val="Záhlaví Char"/>
    <w:basedOn w:val="Standardnpsmoodstavce"/>
    <w:link w:val="Zhlav"/>
    <w:rsid w:val="00D85A25"/>
    <w:rPr>
      <w:rFonts w:ascii="Times New Roman" w:eastAsia="Times New Roman" w:hAnsi="Times New Roman" w:cs="Times New Roman"/>
      <w:sz w:val="24"/>
      <w:szCs w:val="24"/>
      <w:lang w:eastAsia="cs-CZ"/>
    </w:rPr>
  </w:style>
  <w:style w:type="character" w:customStyle="1" w:styleId="ZkladntextslovanCharChar">
    <w:name w:val="Základní text číslovaný Char Char"/>
    <w:link w:val="Zkladntextslovan"/>
    <w:locked/>
    <w:rsid w:val="00D85A25"/>
    <w:rPr>
      <w:sz w:val="24"/>
      <w:lang w:eastAsia="cs-CZ"/>
    </w:rPr>
  </w:style>
  <w:style w:type="paragraph" w:customStyle="1" w:styleId="Zkladntextslovan">
    <w:name w:val="Základní text číslovaný"/>
    <w:basedOn w:val="Zkladntext"/>
    <w:link w:val="ZkladntextslovanCharChar"/>
    <w:rsid w:val="00D85A25"/>
    <w:pPr>
      <w:numPr>
        <w:numId w:val="1"/>
      </w:numPr>
      <w:jc w:val="both"/>
    </w:pPr>
    <w:rPr>
      <w:rFonts w:asciiTheme="minorHAnsi" w:eastAsiaTheme="minorHAnsi" w:hAnsiTheme="minorHAnsi" w:cstheme="minorBidi"/>
      <w:szCs w:val="22"/>
    </w:rPr>
  </w:style>
  <w:style w:type="character" w:styleId="Hypertextovodkaz">
    <w:name w:val="Hyperlink"/>
    <w:rsid w:val="00D85A25"/>
    <w:rPr>
      <w:color w:val="0000FF"/>
      <w:u w:val="single"/>
    </w:rPr>
  </w:style>
  <w:style w:type="paragraph" w:styleId="Bezmezer">
    <w:name w:val="No Spacing"/>
    <w:link w:val="BezmezerChar"/>
    <w:qFormat/>
    <w:rsid w:val="00D85A25"/>
    <w:pPr>
      <w:spacing w:after="0" w:line="240" w:lineRule="auto"/>
    </w:pPr>
    <w:rPr>
      <w:rFonts w:ascii="Calibri" w:eastAsia="Times New Roman" w:hAnsi="Calibri" w:cs="Calibri"/>
    </w:rPr>
  </w:style>
  <w:style w:type="character" w:customStyle="1" w:styleId="BezmezerChar">
    <w:name w:val="Bez mezer Char"/>
    <w:link w:val="Bezmezer"/>
    <w:rsid w:val="00D85A25"/>
    <w:rPr>
      <w:rFonts w:ascii="Calibri" w:eastAsia="Times New Roman" w:hAnsi="Calibri" w:cs="Calibri"/>
    </w:rPr>
  </w:style>
  <w:style w:type="paragraph" w:customStyle="1" w:styleId="OdstavecSmlouvy">
    <w:name w:val="OdstavecSmlouvy"/>
    <w:basedOn w:val="Normln"/>
    <w:uiPriority w:val="99"/>
    <w:rsid w:val="00D85A25"/>
    <w:pPr>
      <w:keepLines/>
      <w:numPr>
        <w:numId w:val="3"/>
      </w:numPr>
      <w:tabs>
        <w:tab w:val="left" w:pos="426"/>
        <w:tab w:val="left" w:pos="1701"/>
      </w:tabs>
      <w:spacing w:after="120"/>
      <w:jc w:val="both"/>
    </w:pPr>
    <w:rPr>
      <w:szCs w:val="20"/>
    </w:rPr>
  </w:style>
  <w:style w:type="paragraph" w:styleId="Zkladntextodsazen">
    <w:name w:val="Body Text Indent"/>
    <w:basedOn w:val="Normln"/>
    <w:link w:val="ZkladntextodsazenChar"/>
    <w:uiPriority w:val="99"/>
    <w:semiHidden/>
    <w:unhideWhenUsed/>
    <w:rsid w:val="00D85A25"/>
    <w:pPr>
      <w:spacing w:after="120"/>
      <w:ind w:left="283"/>
    </w:pPr>
  </w:style>
  <w:style w:type="character" w:customStyle="1" w:styleId="ZkladntextodsazenChar">
    <w:name w:val="Základní text odsazený Char"/>
    <w:basedOn w:val="Standardnpsmoodstavce"/>
    <w:link w:val="Zkladntextodsazen"/>
    <w:uiPriority w:val="99"/>
    <w:semiHidden/>
    <w:rsid w:val="00D85A25"/>
    <w:rPr>
      <w:rFonts w:ascii="Times New Roman" w:eastAsia="Times New Roman" w:hAnsi="Times New Roman" w:cs="Times New Roman"/>
      <w:sz w:val="24"/>
      <w:szCs w:val="24"/>
      <w:lang w:eastAsia="cs-CZ"/>
    </w:rPr>
  </w:style>
  <w:style w:type="paragraph" w:customStyle="1" w:styleId="BodyText26">
    <w:name w:val="Body Text 26"/>
    <w:basedOn w:val="Normln"/>
    <w:rsid w:val="00D85A25"/>
    <w:pPr>
      <w:tabs>
        <w:tab w:val="left" w:pos="284"/>
      </w:tabs>
      <w:suppressAutoHyphens/>
      <w:ind w:left="284" w:hanging="284"/>
      <w:jc w:val="both"/>
    </w:pPr>
    <w:rPr>
      <w:rFonts w:ascii="Arial" w:hAnsi="Arial"/>
      <w:sz w:val="22"/>
      <w:szCs w:val="20"/>
      <w:lang w:eastAsia="ar-SA"/>
    </w:rPr>
  </w:style>
  <w:style w:type="paragraph" w:customStyle="1" w:styleId="BodyTextIndent31">
    <w:name w:val="Body Text Indent 31"/>
    <w:basedOn w:val="Normln"/>
    <w:rsid w:val="00D85A25"/>
    <w:pPr>
      <w:suppressAutoHyphens/>
      <w:ind w:left="283"/>
      <w:jc w:val="both"/>
    </w:pPr>
    <w:rPr>
      <w:rFonts w:ascii="Arial" w:hAnsi="Arial"/>
      <w:color w:val="FF0000"/>
      <w:sz w:val="22"/>
      <w:szCs w:val="20"/>
      <w:lang w:eastAsia="ar-SA"/>
    </w:rPr>
  </w:style>
  <w:style w:type="paragraph" w:styleId="Odstavecseseznamem">
    <w:name w:val="List Paragraph"/>
    <w:basedOn w:val="Normln"/>
    <w:uiPriority w:val="34"/>
    <w:qFormat/>
    <w:rsid w:val="00D85A25"/>
    <w:pPr>
      <w:ind w:left="720"/>
      <w:contextualSpacing/>
    </w:pPr>
  </w:style>
  <w:style w:type="paragraph" w:styleId="Textbubliny">
    <w:name w:val="Balloon Text"/>
    <w:basedOn w:val="Normln"/>
    <w:link w:val="TextbublinyChar"/>
    <w:uiPriority w:val="99"/>
    <w:semiHidden/>
    <w:unhideWhenUsed/>
    <w:rsid w:val="00D85A25"/>
    <w:rPr>
      <w:rFonts w:ascii="Tahoma" w:hAnsi="Tahoma" w:cs="Tahoma"/>
      <w:sz w:val="16"/>
      <w:szCs w:val="16"/>
    </w:rPr>
  </w:style>
  <w:style w:type="character" w:customStyle="1" w:styleId="TextbublinyChar">
    <w:name w:val="Text bubliny Char"/>
    <w:basedOn w:val="Standardnpsmoodstavce"/>
    <w:link w:val="Textbubliny"/>
    <w:uiPriority w:val="99"/>
    <w:semiHidden/>
    <w:rsid w:val="00D85A25"/>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A66676"/>
    <w:rPr>
      <w:sz w:val="16"/>
      <w:szCs w:val="16"/>
    </w:rPr>
  </w:style>
  <w:style w:type="paragraph" w:styleId="Textkomente">
    <w:name w:val="annotation text"/>
    <w:basedOn w:val="Normln"/>
    <w:link w:val="TextkomenteChar"/>
    <w:uiPriority w:val="99"/>
    <w:semiHidden/>
    <w:unhideWhenUsed/>
    <w:rsid w:val="00A66676"/>
    <w:rPr>
      <w:sz w:val="20"/>
      <w:szCs w:val="20"/>
    </w:rPr>
  </w:style>
  <w:style w:type="character" w:customStyle="1" w:styleId="TextkomenteChar">
    <w:name w:val="Text komentáře Char"/>
    <w:basedOn w:val="Standardnpsmoodstavce"/>
    <w:link w:val="Textkomente"/>
    <w:uiPriority w:val="99"/>
    <w:semiHidden/>
    <w:rsid w:val="00A6667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243D3"/>
    <w:rPr>
      <w:b/>
      <w:bCs/>
    </w:rPr>
  </w:style>
  <w:style w:type="character" w:customStyle="1" w:styleId="PedmtkomenteChar">
    <w:name w:val="Předmět komentáře Char"/>
    <w:basedOn w:val="TextkomenteChar"/>
    <w:link w:val="Pedmtkomente"/>
    <w:uiPriority w:val="99"/>
    <w:semiHidden/>
    <w:rsid w:val="00A243D3"/>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ps@sps-sro.cz"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1366D-ACDD-4F61-8C6B-75E914BD4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5436</Words>
  <Characters>32073</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Company>CDV</Company>
  <LinksUpToDate>false</LinksUpToDate>
  <CharactersWithSpaces>37435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Mečiarová</dc:creator>
  <cp:lastModifiedBy>Dolecek</cp:lastModifiedBy>
  <cp:revision>4</cp:revision>
  <dcterms:created xsi:type="dcterms:W3CDTF">2014-08-12T06:51:00Z</dcterms:created>
  <dcterms:modified xsi:type="dcterms:W3CDTF">2014-08-12T07:39:00Z</dcterms:modified>
</cp:coreProperties>
</file>